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8" w:line="360" w:lineRule="auto"/>
        <w:ind w:left="0" w:leftChars="0"/>
        <w:jc w:val="center"/>
        <w:textAlignment w:val="auto"/>
        <w:rPr>
          <w:rFonts w:hint="eastAsia" w:ascii="宋体" w:hAnsi="宋体" w:eastAsia="宋体" w:cs="宋体"/>
          <w:spacing w:val="0"/>
          <w:sz w:val="17"/>
          <w:szCs w:val="17"/>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8" w:firstLine="0"/>
        <w:jc w:val="center"/>
        <w:textAlignment w:val="auto"/>
        <w:rPr>
          <w:rFonts w:hint="eastAsia" w:ascii="宋体" w:hAnsi="宋体" w:eastAsia="宋体" w:cs="宋体"/>
          <w:spacing w:val="0"/>
          <w:sz w:val="32"/>
          <w:szCs w:val="32"/>
        </w:rPr>
      </w:pPr>
      <w:r>
        <w:rPr>
          <w:rFonts w:hint="eastAsia" w:ascii="宋体" w:hAnsi="宋体" w:eastAsia="宋体" w:cs="宋体"/>
          <w:b w:val="0"/>
          <w:bCs w:val="0"/>
          <w:spacing w:val="0"/>
          <w:w w:val="100"/>
          <w:sz w:val="32"/>
          <w:szCs w:val="32"/>
        </w:rPr>
        <w:t>广东省妇幼保健院番禺院区能耗监管平台</w:t>
      </w:r>
      <w:r>
        <w:rPr>
          <w:rFonts w:hint="eastAsia" w:ascii="宋体" w:hAnsi="宋体" w:eastAsia="宋体" w:cs="宋体"/>
          <w:b w:val="0"/>
          <w:bCs w:val="0"/>
          <w:spacing w:val="0"/>
          <w:w w:val="100"/>
          <w:sz w:val="32"/>
          <w:szCs w:val="32"/>
          <w:lang w:val="en-US" w:eastAsia="zh-CN"/>
        </w:rPr>
        <w:t>需求书</w:t>
      </w:r>
    </w:p>
    <w:p>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spacing w:val="0"/>
          <w:sz w:val="20"/>
          <w:szCs w:val="20"/>
        </w:rPr>
      </w:pP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right="0"/>
        <w:jc w:val="left"/>
        <w:textAlignment w:val="auto"/>
        <w:rPr>
          <w:rFonts w:hint="eastAsia" w:ascii="宋体" w:hAnsi="宋体" w:eastAsia="宋体" w:cs="宋体"/>
          <w:b/>
          <w:bCs/>
          <w:spacing w:val="0"/>
          <w:w w:val="100"/>
          <w:lang w:val="en-US" w:eastAsia="zh-CN"/>
        </w:rPr>
      </w:pPr>
      <w:bookmarkStart w:id="0" w:name="_bookmark0"/>
      <w:bookmarkEnd w:id="0"/>
      <w:r>
        <w:rPr>
          <w:rFonts w:hint="eastAsia" w:ascii="宋体" w:hAnsi="宋体" w:eastAsia="宋体" w:cs="宋体"/>
          <w:b/>
          <w:bCs/>
          <w:spacing w:val="0"/>
          <w:w w:val="100"/>
        </w:rPr>
        <w:t>项目</w:t>
      </w:r>
      <w:r>
        <w:rPr>
          <w:rFonts w:hint="eastAsia" w:ascii="宋体" w:hAnsi="宋体" w:eastAsia="宋体" w:cs="宋体"/>
          <w:b/>
          <w:bCs/>
          <w:spacing w:val="0"/>
          <w:w w:val="100"/>
          <w:lang w:val="en-US" w:eastAsia="zh-CN"/>
        </w:rPr>
        <w:t>概况</w:t>
      </w:r>
    </w:p>
    <w:p>
      <w:pPr>
        <w:pStyle w:val="3"/>
        <w:numPr>
          <w:ilvl w:val="1"/>
          <w:numId w:val="3"/>
        </w:numPr>
        <w:bidi w:val="0"/>
        <w:ind w:left="0" w:leftChars="0" w:firstLine="0" w:firstLineChars="0"/>
        <w:rPr>
          <w:rFonts w:hint="eastAsia"/>
          <w:lang w:val="en-US" w:eastAsia="zh-CN"/>
        </w:rPr>
      </w:pPr>
      <w:r>
        <w:rPr>
          <w:rFonts w:hint="eastAsia"/>
          <w:lang w:val="en-US" w:eastAsia="zh-CN"/>
        </w:rPr>
        <w:t>项目背景</w:t>
      </w:r>
    </w:p>
    <w:p>
      <w:pPr>
        <w:pStyle w:val="13"/>
        <w:keepNext w:val="0"/>
        <w:keepLines w:val="0"/>
        <w:pageBreakBefore w:val="0"/>
        <w:widowControl w:val="0"/>
        <w:kinsoku/>
        <w:wordWrap/>
        <w:overflowPunct/>
        <w:topLinePunct w:val="0"/>
        <w:autoSpaceDE/>
        <w:autoSpaceDN/>
        <w:bidi w:val="0"/>
        <w:adjustRightInd/>
        <w:snapToGrid/>
        <w:spacing w:before="55" w:line="360" w:lineRule="auto"/>
        <w:ind w:left="0" w:leftChars="0" w:right="0" w:firstLine="479"/>
        <w:jc w:val="left"/>
        <w:textAlignment w:val="auto"/>
        <w:rPr>
          <w:rFonts w:hint="eastAsia" w:asciiTheme="minorEastAsia" w:hAnsiTheme="minorEastAsia" w:eastAsiaTheme="minorEastAsia" w:cstheme="minorEastAsia"/>
          <w:b w:val="0"/>
          <w:bCs w:val="0"/>
          <w:spacing w:val="0"/>
          <w:w w:val="100"/>
          <w:lang w:val="en-US" w:eastAsia="zh-CN"/>
        </w:rPr>
      </w:pPr>
      <w:r>
        <w:rPr>
          <w:rFonts w:hint="eastAsia" w:asciiTheme="minorEastAsia" w:hAnsiTheme="minorEastAsia" w:eastAsiaTheme="minorEastAsia" w:cstheme="minorEastAsia"/>
          <w:b w:val="0"/>
          <w:bCs w:val="0"/>
          <w:spacing w:val="0"/>
          <w:w w:val="100"/>
          <w:lang w:val="en-US" w:eastAsia="zh-CN"/>
        </w:rPr>
        <w:t>广东省妇幼保健院创建于1944年，是广东省卫生健康委直属的大型三级甲等妇幼保健医疗机构，始终坚持社会公益性、行业引领性，历经近80年的发展，已经成为了一所集保健、医疗、教学、科研、培训及技术指导于一体的大型三级甲等医院，医院有番禺、越秀、天河、清远4个院区及1个分支机构。其中广东省妇幼保健院番禺院区建筑面积 84266 平方米，包括门诊楼、医技楼、住院楼，保健楼、康复楼、行政楼、新供应室、食堂等。</w:t>
      </w:r>
    </w:p>
    <w:p>
      <w:pPr>
        <w:pStyle w:val="13"/>
        <w:keepNext w:val="0"/>
        <w:keepLines w:val="0"/>
        <w:pageBreakBefore w:val="0"/>
        <w:widowControl w:val="0"/>
        <w:kinsoku/>
        <w:wordWrap/>
        <w:overflowPunct/>
        <w:topLinePunct w:val="0"/>
        <w:autoSpaceDE/>
        <w:autoSpaceDN/>
        <w:bidi w:val="0"/>
        <w:adjustRightInd/>
        <w:snapToGrid/>
        <w:spacing w:before="55" w:line="360" w:lineRule="auto"/>
        <w:ind w:left="0" w:leftChars="0" w:right="0" w:firstLine="479"/>
        <w:jc w:val="left"/>
        <w:textAlignment w:val="auto"/>
        <w:rPr>
          <w:rFonts w:hint="eastAsia" w:asciiTheme="minorEastAsia" w:hAnsiTheme="minorEastAsia" w:eastAsiaTheme="minorEastAsia" w:cstheme="minorEastAsia"/>
          <w:b w:val="0"/>
          <w:bCs w:val="0"/>
          <w:spacing w:val="0"/>
          <w:w w:val="100"/>
          <w:lang w:val="en-US" w:eastAsia="zh-CN"/>
        </w:rPr>
      </w:pPr>
      <w:r>
        <w:rPr>
          <w:rFonts w:hint="eastAsia" w:asciiTheme="minorEastAsia" w:hAnsiTheme="minorEastAsia" w:eastAsiaTheme="minorEastAsia" w:cstheme="minorEastAsia"/>
          <w:b w:val="0"/>
          <w:bCs w:val="0"/>
          <w:spacing w:val="0"/>
          <w:w w:val="100"/>
          <w:lang w:val="en-US" w:eastAsia="zh-CN"/>
        </w:rPr>
        <w:t>随着国家卫健委相继颁布各项围绕医院的政策及要求，医院智慧化程度已经成为医院的核心竞争力之一。同时近年来政府对于各单位的节能降耗工作十分重视，为达成“碳达峰、碳中和”、“能耗双控”等节能降耗目标，推动各级单位落实国家政策要求，建设能耗监管平台，实现能耗的精细化管理，达成节能降耗的目标。</w:t>
      </w:r>
    </w:p>
    <w:p>
      <w:pPr>
        <w:numPr>
          <w:ilvl w:val="0"/>
          <w:numId w:val="0"/>
        </w:numPr>
        <w:rPr>
          <w:rFonts w:hint="default"/>
          <w:lang w:val="en-US" w:eastAsia="zh-CN"/>
        </w:rPr>
      </w:pPr>
    </w:p>
    <w:p>
      <w:pPr>
        <w:pStyle w:val="3"/>
        <w:numPr>
          <w:ilvl w:val="1"/>
          <w:numId w:val="3"/>
        </w:numPr>
        <w:rPr>
          <w:rFonts w:hint="eastAsia" w:ascii="宋体" w:hAnsi="宋体" w:eastAsia="宋体" w:cs="宋体"/>
          <w:spacing w:val="0"/>
          <w:sz w:val="28"/>
          <w:szCs w:val="20"/>
          <w:lang w:eastAsia="zh-CN"/>
        </w:rPr>
      </w:pPr>
      <w:bookmarkStart w:id="1" w:name="_bookmark2"/>
      <w:bookmarkEnd w:id="1"/>
      <w:r>
        <w:rPr>
          <w:rFonts w:hint="eastAsia" w:ascii="宋体" w:hAnsi="宋体" w:eastAsia="宋体" w:cs="宋体"/>
          <w:b/>
          <w:bCs w:val="0"/>
          <w:spacing w:val="0"/>
          <w:w w:val="100"/>
          <w:sz w:val="28"/>
          <w:szCs w:val="20"/>
          <w:lang w:eastAsia="zh-CN"/>
        </w:rPr>
        <w:t>建筑信息</w:t>
      </w:r>
    </w:p>
    <w:p>
      <w:pPr>
        <w:pStyle w:val="13"/>
        <w:keepNext w:val="0"/>
        <w:keepLines w:val="0"/>
        <w:pageBreakBefore w:val="0"/>
        <w:widowControl w:val="0"/>
        <w:kinsoku/>
        <w:wordWrap/>
        <w:overflowPunct/>
        <w:topLinePunct w:val="0"/>
        <w:autoSpaceDE/>
        <w:autoSpaceDN/>
        <w:bidi w:val="0"/>
        <w:adjustRightInd/>
        <w:snapToGrid/>
        <w:spacing w:before="55" w:line="360" w:lineRule="auto"/>
        <w:ind w:left="0" w:leftChars="0" w:right="0" w:firstLine="479"/>
        <w:jc w:val="left"/>
        <w:textAlignment w:val="auto"/>
        <w:rPr>
          <w:rFonts w:hint="eastAsia" w:ascii="宋体" w:hAnsi="宋体" w:eastAsia="宋体" w:cs="宋体"/>
          <w:spacing w:val="0"/>
        </w:rPr>
      </w:pPr>
      <w:r>
        <w:rPr>
          <w:rFonts w:hint="eastAsia" w:ascii="宋体" w:hAnsi="宋体" w:eastAsia="宋体" w:cs="宋体"/>
          <w:b w:val="0"/>
          <w:bCs w:val="0"/>
          <w:spacing w:val="0"/>
          <w:w w:val="100"/>
        </w:rPr>
        <w:t>广东省妇幼保健院番禺院区建筑面积 84266 平方米，包括门诊楼、医技楼、住院楼，</w:t>
      </w:r>
      <w:r>
        <w:rPr>
          <w:rFonts w:hint="eastAsia" w:ascii="宋体" w:hAnsi="宋体" w:eastAsia="宋体" w:cs="宋体"/>
          <w:b w:val="0"/>
          <w:bCs w:val="0"/>
          <w:spacing w:val="0"/>
          <w:w w:val="100"/>
          <w:lang w:val="en-US" w:eastAsia="zh-CN"/>
        </w:rPr>
        <w:t>保健楼、康复楼、行政楼、食堂等，现有一级电源约232个，二级配电电源约326个，一级用水点2个，二级用水点</w:t>
      </w:r>
      <w:r>
        <w:rPr>
          <w:rFonts w:hint="default" w:ascii="宋体" w:hAnsi="宋体" w:eastAsia="宋体" w:cs="宋体"/>
          <w:b w:val="0"/>
          <w:bCs w:val="0"/>
          <w:spacing w:val="0"/>
          <w:w w:val="100"/>
          <w:lang w:val="en-US" w:eastAsia="zh-CN"/>
        </w:rPr>
        <w:t>11</w:t>
      </w:r>
      <w:r>
        <w:rPr>
          <w:rFonts w:hint="eastAsia" w:ascii="宋体" w:hAnsi="宋体" w:eastAsia="宋体" w:cs="宋体"/>
          <w:b w:val="0"/>
          <w:bCs w:val="0"/>
          <w:spacing w:val="0"/>
          <w:w w:val="100"/>
          <w:lang w:val="en-US" w:eastAsia="zh-CN"/>
        </w:rPr>
        <w:t>个，三级用水点</w:t>
      </w:r>
      <w:r>
        <w:rPr>
          <w:rFonts w:hint="default" w:ascii="宋体" w:hAnsi="宋体" w:eastAsia="宋体" w:cs="宋体"/>
          <w:b w:val="0"/>
          <w:bCs w:val="0"/>
          <w:spacing w:val="0"/>
          <w:w w:val="100"/>
          <w:lang w:val="en-US" w:eastAsia="zh-CN"/>
        </w:rPr>
        <w:t>87</w:t>
      </w:r>
      <w:r>
        <w:rPr>
          <w:rFonts w:hint="eastAsia" w:ascii="宋体" w:hAnsi="宋体" w:eastAsia="宋体" w:cs="宋体"/>
          <w:b w:val="0"/>
          <w:bCs w:val="0"/>
          <w:spacing w:val="0"/>
          <w:w w:val="100"/>
          <w:lang w:val="en-US" w:eastAsia="zh-CN"/>
        </w:rPr>
        <w:t>个，项目点位清单</w:t>
      </w:r>
      <w:r>
        <w:rPr>
          <w:rFonts w:hint="eastAsia" w:ascii="宋体" w:hAnsi="宋体" w:eastAsia="宋体" w:cs="宋体"/>
          <w:b w:val="0"/>
          <w:bCs w:val="0"/>
          <w:spacing w:val="0"/>
          <w:w w:val="100"/>
        </w:rPr>
        <w:t>详见附件</w:t>
      </w:r>
      <w:r>
        <w:rPr>
          <w:rFonts w:hint="eastAsia" w:ascii="宋体" w:hAnsi="宋体" w:eastAsia="宋体" w:cs="宋体"/>
          <w:b w:val="0"/>
          <w:bCs w:val="0"/>
          <w:spacing w:val="0"/>
          <w:w w:val="100"/>
          <w:lang w:val="en-US" w:eastAsia="zh-CN"/>
        </w:rPr>
        <w:t>一-四</w:t>
      </w:r>
      <w:r>
        <w:rPr>
          <w:rFonts w:hint="eastAsia" w:ascii="宋体" w:hAnsi="宋体" w:eastAsia="宋体" w:cs="宋体"/>
          <w:b w:val="0"/>
          <w:bCs w:val="0"/>
          <w:spacing w:val="0"/>
          <w:w w:val="100"/>
        </w:rPr>
        <w:t>。</w:t>
      </w:r>
    </w:p>
    <w:p>
      <w:pPr>
        <w:pStyle w:val="13"/>
        <w:keepNext w:val="0"/>
        <w:keepLines w:val="0"/>
        <w:pageBreakBefore w:val="0"/>
        <w:widowControl w:val="0"/>
        <w:kinsoku/>
        <w:wordWrap/>
        <w:overflowPunct/>
        <w:topLinePunct w:val="0"/>
        <w:autoSpaceDE/>
        <w:autoSpaceDN/>
        <w:bidi w:val="0"/>
        <w:adjustRightInd/>
        <w:snapToGrid/>
        <w:spacing w:before="55" w:line="360" w:lineRule="auto"/>
        <w:ind w:left="0" w:leftChars="0" w:right="0" w:firstLine="479"/>
        <w:jc w:val="center"/>
        <w:textAlignment w:val="auto"/>
        <w:rPr>
          <w:rFonts w:hint="eastAsia" w:ascii="宋体" w:hAnsi="宋体" w:eastAsia="宋体" w:cs="宋体"/>
          <w:b/>
          <w:bCs/>
          <w:spacing w:val="0"/>
          <w:w w:val="100"/>
          <w:sz w:val="22"/>
          <w:szCs w:val="22"/>
          <w:lang w:val="en-US" w:eastAsia="zh-CN"/>
        </w:rPr>
      </w:pPr>
      <w:r>
        <w:rPr>
          <w:rFonts w:hint="eastAsia" w:ascii="宋体" w:hAnsi="宋体" w:eastAsia="宋体" w:cs="宋体"/>
          <w:b/>
          <w:bCs/>
          <w:spacing w:val="0"/>
          <w:w w:val="100"/>
          <w:sz w:val="22"/>
          <w:szCs w:val="22"/>
          <w:lang w:val="en-US" w:eastAsia="zh-CN"/>
        </w:rPr>
        <w:t>表1建筑基本情况</w:t>
      </w:r>
    </w:p>
    <w:tbl>
      <w:tblPr>
        <w:tblStyle w:val="16"/>
        <w:tblW w:w="82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8"/>
        <w:gridCol w:w="1626"/>
        <w:gridCol w:w="1011"/>
        <w:gridCol w:w="1409"/>
        <w:gridCol w:w="1200"/>
        <w:gridCol w:w="20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5"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sz w:val="21"/>
                <w:szCs w:val="21"/>
                <w:u w:val="none"/>
              </w:rPr>
            </w:pPr>
            <w:r>
              <w:rPr>
                <w:rStyle w:val="23"/>
                <w:lang w:val="en-US" w:eastAsia="zh-CN"/>
              </w:rPr>
              <w:t>序号</w:t>
            </w:r>
          </w:p>
        </w:tc>
        <w:tc>
          <w:tcPr>
            <w:tcW w:w="16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sz w:val="21"/>
                <w:szCs w:val="21"/>
                <w:u w:val="none"/>
              </w:rPr>
            </w:pPr>
            <w:r>
              <w:rPr>
                <w:rStyle w:val="23"/>
                <w:lang w:val="en-US" w:eastAsia="zh-CN"/>
              </w:rPr>
              <w:t>建筑名称</w:t>
            </w:r>
          </w:p>
        </w:tc>
        <w:tc>
          <w:tcPr>
            <w:tcW w:w="101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Style w:val="23"/>
                <w:rFonts w:hint="eastAsia" w:ascii="宋体" w:hAnsi="宋体" w:eastAsia="宋体" w:cs="宋体"/>
                <w:i w:val="0"/>
                <w:iCs w:val="0"/>
                <w:color w:val="000000"/>
                <w:lang w:val="en-US" w:eastAsia="zh-CN"/>
              </w:rPr>
            </w:pPr>
            <w:r>
              <w:rPr>
                <w:rStyle w:val="23"/>
                <w:rFonts w:ascii="宋体" w:hAnsi="宋体" w:eastAsia="宋体" w:cs="宋体"/>
                <w:i w:val="0"/>
                <w:iCs w:val="0"/>
                <w:color w:val="000000"/>
                <w:lang w:val="en-US" w:eastAsia="zh-CN"/>
              </w:rPr>
              <w:t>总层数</w:t>
            </w:r>
          </w:p>
        </w:tc>
        <w:tc>
          <w:tcPr>
            <w:tcW w:w="140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Style w:val="23"/>
                <w:rFonts w:hint="eastAsia" w:ascii="宋体" w:hAnsi="宋体" w:eastAsia="宋体" w:cs="宋体"/>
                <w:i w:val="0"/>
                <w:iCs w:val="0"/>
                <w:color w:val="000000"/>
                <w:lang w:val="en-US" w:eastAsia="zh-CN"/>
              </w:rPr>
            </w:pPr>
            <w:r>
              <w:rPr>
                <w:rStyle w:val="23"/>
                <w:rFonts w:ascii="宋体" w:hAnsi="宋体" w:eastAsia="宋体" w:cs="宋体"/>
                <w:i w:val="0"/>
                <w:iCs w:val="0"/>
                <w:color w:val="000000"/>
                <w:lang w:val="en-US" w:eastAsia="zh-CN"/>
              </w:rPr>
              <w:t>地上层数</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Style w:val="23"/>
                <w:rFonts w:hint="eastAsia" w:ascii="宋体" w:hAnsi="宋体" w:eastAsia="宋体" w:cs="宋体"/>
                <w:i w:val="0"/>
                <w:iCs w:val="0"/>
                <w:color w:val="000000"/>
                <w:lang w:val="en-US" w:eastAsia="zh-CN"/>
              </w:rPr>
            </w:pPr>
            <w:r>
              <w:rPr>
                <w:rStyle w:val="23"/>
                <w:rFonts w:ascii="宋体" w:hAnsi="宋体" w:eastAsia="宋体" w:cs="宋体"/>
                <w:i w:val="0"/>
                <w:iCs w:val="0"/>
                <w:color w:val="000000"/>
                <w:lang w:val="en-US" w:eastAsia="zh-CN"/>
              </w:rPr>
              <w:t>地下层数</w:t>
            </w:r>
          </w:p>
        </w:tc>
        <w:tc>
          <w:tcPr>
            <w:tcW w:w="203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Style w:val="23"/>
                <w:rFonts w:hint="eastAsia" w:ascii="宋体" w:hAnsi="宋体" w:eastAsia="宋体" w:cs="宋体"/>
                <w:i w:val="0"/>
                <w:iCs w:val="0"/>
                <w:color w:val="000000"/>
                <w:lang w:val="en-US" w:eastAsia="zh-CN"/>
              </w:rPr>
            </w:pPr>
            <w:r>
              <w:rPr>
                <w:rStyle w:val="23"/>
                <w:rFonts w:ascii="宋体" w:hAnsi="宋体" w:eastAsia="宋体" w:cs="宋体"/>
                <w:i w:val="0"/>
                <w:iCs w:val="0"/>
                <w:color w:val="000000"/>
                <w:lang w:val="en-US" w:eastAsia="zh-CN"/>
              </w:rPr>
              <w:t>使用机构(部门)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门诊楼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6</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门诊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医技楼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9</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医技/行政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3</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住院楼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11</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住院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4</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保健楼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4</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保健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康复楼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4</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康复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6</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行政楼</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5</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行政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7</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食堂</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2</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2</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用餐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9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8</w:t>
            </w:r>
          </w:p>
        </w:tc>
        <w:tc>
          <w:tcPr>
            <w:tcW w:w="1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新供应室</w:t>
            </w:r>
          </w:p>
        </w:tc>
        <w:tc>
          <w:tcPr>
            <w:tcW w:w="10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p>
        </w:tc>
        <w:tc>
          <w:tcPr>
            <w:tcW w:w="14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0</w:t>
            </w:r>
          </w:p>
        </w:tc>
        <w:tc>
          <w:tcPr>
            <w:tcW w:w="2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供应室</w:t>
            </w:r>
          </w:p>
        </w:tc>
      </w:tr>
    </w:tbl>
    <w:p>
      <w:pPr>
        <w:keepNext w:val="0"/>
        <w:keepLines w:val="0"/>
        <w:pageBreakBefore w:val="0"/>
        <w:widowControl w:val="0"/>
        <w:kinsoku/>
        <w:wordWrap/>
        <w:overflowPunct/>
        <w:topLinePunct w:val="0"/>
        <w:autoSpaceDE/>
        <w:autoSpaceDN/>
        <w:bidi w:val="0"/>
        <w:adjustRightInd/>
        <w:snapToGrid/>
        <w:spacing w:before="47" w:line="360" w:lineRule="auto"/>
        <w:ind w:left="0" w:leftChars="0" w:right="15" w:firstLine="0"/>
        <w:jc w:val="left"/>
        <w:textAlignment w:val="auto"/>
        <w:rPr>
          <w:rFonts w:hint="eastAsia" w:ascii="宋体" w:hAnsi="宋体" w:eastAsia="宋体" w:cs="宋体"/>
          <w:b w:val="0"/>
          <w:bCs w:val="0"/>
          <w:spacing w:val="0"/>
          <w:w w:val="100"/>
          <w:sz w:val="21"/>
          <w:szCs w:val="21"/>
        </w:rPr>
      </w:pP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263" w:rightChars="0"/>
        <w:jc w:val="left"/>
        <w:textAlignment w:val="auto"/>
        <w:rPr>
          <w:rFonts w:hint="eastAsia" w:ascii="宋体" w:hAnsi="宋体" w:eastAsia="宋体" w:cs="宋体"/>
          <w:b/>
          <w:bCs/>
          <w:spacing w:val="0"/>
          <w:w w:val="100"/>
          <w:lang w:val="en-US" w:eastAsia="zh-CN"/>
        </w:rPr>
      </w:pPr>
    </w:p>
    <w:p>
      <w:pPr>
        <w:pStyle w:val="3"/>
        <w:numPr>
          <w:ilvl w:val="1"/>
          <w:numId w:val="3"/>
        </w:numPr>
        <w:rPr>
          <w:rFonts w:hint="eastAsia" w:ascii="宋体" w:hAnsi="宋体" w:eastAsia="宋体" w:cs="宋体"/>
          <w:b/>
          <w:bCs w:val="0"/>
          <w:spacing w:val="0"/>
          <w:w w:val="100"/>
          <w:lang w:eastAsia="zh-CN"/>
        </w:rPr>
      </w:pPr>
      <w:r>
        <w:rPr>
          <w:rFonts w:hint="eastAsia" w:ascii="宋体" w:hAnsi="宋体" w:eastAsia="宋体" w:cs="宋体"/>
          <w:b/>
          <w:bCs w:val="0"/>
          <w:spacing w:val="0"/>
          <w:w w:val="100"/>
          <w:lang w:eastAsia="zh-CN"/>
        </w:rPr>
        <w:t>项目现状</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cs="宋体"/>
          <w:b/>
          <w:bCs/>
          <w:kern w:val="2"/>
          <w:sz w:val="24"/>
          <w:szCs w:val="24"/>
          <w:lang w:val="en-US" w:eastAsia="zh-CN"/>
        </w:rPr>
      </w:pPr>
      <w:bookmarkStart w:id="2" w:name="_Toc3325"/>
      <w:r>
        <w:rPr>
          <w:rFonts w:hint="eastAsia" w:ascii="宋体" w:hAnsi="宋体" w:cs="宋体"/>
          <w:b/>
          <w:bCs/>
          <w:kern w:val="2"/>
          <w:sz w:val="24"/>
          <w:szCs w:val="24"/>
          <w:lang w:val="en-US" w:eastAsia="zh-CN"/>
        </w:rPr>
        <w:t>（1）现有系统运行情况</w:t>
      </w:r>
      <w:bookmarkEnd w:id="2"/>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cs="宋体"/>
          <w:kern w:val="2"/>
          <w:sz w:val="24"/>
          <w:szCs w:val="24"/>
          <w:lang w:val="en-US" w:eastAsia="zh-CN"/>
        </w:rPr>
      </w:pPr>
      <w:r>
        <w:rPr>
          <w:rFonts w:hint="eastAsia" w:ascii="宋体" w:hAnsi="宋体" w:cs="宋体"/>
          <w:kern w:val="2"/>
          <w:sz w:val="24"/>
          <w:szCs w:val="24"/>
          <w:lang w:val="en-US" w:eastAsia="zh-CN"/>
        </w:rPr>
        <w:t xml:space="preserve">医院建设有一套电力监控系统，范围覆盖低压配电室，可实现配电房内电路回路监测和计量共计224路，可利旧采集；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cs="宋体"/>
          <w:kern w:val="2"/>
          <w:sz w:val="24"/>
          <w:szCs w:val="24"/>
          <w:lang w:val="en-US" w:eastAsia="zh-CN"/>
        </w:rPr>
      </w:pPr>
      <w:r>
        <w:rPr>
          <w:rFonts w:hint="eastAsia" w:ascii="宋体" w:hAnsi="宋体" w:cs="宋体"/>
          <w:kern w:val="2"/>
          <w:sz w:val="24"/>
          <w:szCs w:val="24"/>
          <w:lang w:val="en-US" w:eastAsia="zh-CN"/>
        </w:rPr>
        <w:t>此外，由于我院供电扩容，共有8路回路不在电力监控系统内，需要重新规划通讯网络，并采集数据。</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cs="宋体"/>
          <w:b/>
          <w:bCs/>
          <w:kern w:val="2"/>
          <w:sz w:val="24"/>
          <w:szCs w:val="24"/>
          <w:lang w:val="en-US" w:eastAsia="zh-CN"/>
        </w:rPr>
      </w:pPr>
      <w:r>
        <w:rPr>
          <w:rFonts w:hint="eastAsia" w:ascii="宋体" w:hAnsi="宋体" w:cs="宋体"/>
          <w:b/>
          <w:bCs/>
          <w:kern w:val="2"/>
          <w:sz w:val="24"/>
          <w:szCs w:val="24"/>
          <w:lang w:val="en-US" w:eastAsia="zh-CN"/>
        </w:rPr>
        <w:t>（2）用能计量状况</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cs="宋体"/>
          <w:kern w:val="2"/>
          <w:sz w:val="24"/>
          <w:szCs w:val="24"/>
          <w:lang w:val="en-US" w:eastAsia="zh-CN"/>
        </w:rPr>
      </w:pPr>
      <w:r>
        <w:rPr>
          <w:rFonts w:hint="eastAsia" w:ascii="宋体" w:hAnsi="宋体" w:cs="宋体"/>
          <w:kern w:val="2"/>
          <w:sz w:val="24"/>
          <w:szCs w:val="24"/>
          <w:lang w:val="en-US" w:eastAsia="zh-CN"/>
        </w:rPr>
        <w:t>1、用电计量情况：</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cs="宋体"/>
          <w:kern w:val="2"/>
          <w:sz w:val="24"/>
          <w:szCs w:val="24"/>
          <w:lang w:val="en-US" w:eastAsia="zh-CN"/>
        </w:rPr>
        <w:t>目前医院的低压配电房回路已有</w:t>
      </w:r>
      <w:r>
        <w:rPr>
          <w:rFonts w:hint="eastAsia" w:ascii="宋体" w:hAnsi="宋体" w:eastAsia="宋体" w:cs="宋体"/>
          <w:kern w:val="2"/>
          <w:sz w:val="24"/>
          <w:szCs w:val="24"/>
          <w:lang w:val="en-US" w:eastAsia="zh-CN"/>
        </w:rPr>
        <w:t>电表具备远程通讯功能，可进行利用，无需新增智能电表，可通过数据采集器进行数据采集。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cs="宋体"/>
          <w:kern w:val="2"/>
          <w:sz w:val="24"/>
          <w:szCs w:val="24"/>
          <w:lang w:val="en-US" w:eastAsia="zh-CN"/>
        </w:rPr>
        <w:t>楼层内电表为非智能电表，需加装智能电表并计量。</w:t>
      </w:r>
    </w:p>
    <w:p>
      <w:pPr>
        <w:keepNext w:val="0"/>
        <w:keepLines w:val="0"/>
        <w:widowControl w:val="0"/>
        <w:suppressLineNumbers w:val="0"/>
        <w:spacing w:before="0" w:beforeAutospacing="0" w:after="0" w:afterAutospacing="0" w:line="360" w:lineRule="auto"/>
        <w:ind w:left="0" w:leftChars="0" w:right="0" w:firstLine="0" w:firstLineChars="0"/>
        <w:jc w:val="both"/>
        <w:rPr>
          <w:rFonts w:hint="default" w:ascii="宋体" w:hAnsi="宋体" w:cs="宋体"/>
          <w:kern w:val="2"/>
          <w:sz w:val="24"/>
          <w:szCs w:val="24"/>
          <w:lang w:val="en-US" w:eastAsia="zh-CN"/>
        </w:rPr>
      </w:pPr>
      <w:r>
        <w:rPr>
          <w:rFonts w:hint="eastAsia"/>
          <w:lang w:val="en-US" w:eastAsia="zh-CN"/>
        </w:rPr>
        <w:t xml:space="preserve">        </w:t>
      </w:r>
      <w:r>
        <w:rPr>
          <w:rFonts w:hint="eastAsia" w:ascii="宋体" w:hAnsi="宋体" w:cs="宋体"/>
          <w:kern w:val="2"/>
          <w:sz w:val="24"/>
          <w:szCs w:val="24"/>
          <w:lang w:val="en-US" w:eastAsia="zh-CN"/>
        </w:rPr>
        <w:t>2、用水计量情况：</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cs="宋体"/>
          <w:b/>
          <w:bCs/>
          <w:kern w:val="2"/>
          <w:sz w:val="24"/>
          <w:szCs w:val="24"/>
          <w:lang w:val="en-US" w:eastAsia="zh-CN"/>
        </w:rPr>
      </w:pPr>
      <w:r>
        <w:rPr>
          <w:rFonts w:hint="eastAsia" w:ascii="宋体" w:hAnsi="宋体" w:cs="宋体"/>
          <w:kern w:val="2"/>
          <w:sz w:val="24"/>
          <w:szCs w:val="24"/>
          <w:lang w:val="en-US" w:eastAsia="zh-CN"/>
        </w:rPr>
        <w:t xml:space="preserve">目前医院采用市政供水，其中住院楼2楼以上、门诊楼和医技2楼以上采用加压用水。食堂、洗衣房和羽毛球馆等一楼用水地点为市政供水，独立计量。 </w:t>
      </w:r>
      <w:r>
        <w:rPr>
          <w:rFonts w:hint="eastAsia" w:ascii="宋体" w:hAnsi="宋体" w:cs="宋体"/>
          <w:kern w:val="2"/>
          <w:sz w:val="24"/>
          <w:szCs w:val="24"/>
          <w:lang w:val="en-US" w:eastAsia="zh-CN"/>
        </w:rPr>
        <w:br w:type="textWrapping"/>
      </w:r>
      <w:r>
        <w:rPr>
          <w:rFonts w:hint="eastAsia" w:ascii="宋体" w:hAnsi="宋体" w:cs="宋体"/>
          <w:kern w:val="2"/>
          <w:sz w:val="24"/>
          <w:szCs w:val="24"/>
          <w:lang w:val="en-US" w:eastAsia="zh-CN"/>
        </w:rPr>
        <w:t xml:space="preserve">  （3）</w:t>
      </w:r>
      <w:r>
        <w:rPr>
          <w:rFonts w:hint="eastAsia" w:ascii="宋体" w:hAnsi="宋体" w:cs="宋体"/>
          <w:b/>
          <w:bCs/>
          <w:kern w:val="2"/>
          <w:sz w:val="24"/>
          <w:szCs w:val="24"/>
          <w:lang w:val="en-US" w:eastAsia="zh-CN"/>
        </w:rPr>
        <w:t>能耗管理现状</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right="219" w:hanging="425" w:firstLineChars="0"/>
        <w:jc w:val="left"/>
        <w:textAlignment w:val="auto"/>
        <w:rPr>
          <w:rFonts w:hint="default" w:ascii="宋体" w:hAnsi="宋体" w:eastAsia="宋体" w:cs="宋体"/>
          <w:b w:val="0"/>
          <w:bCs w:val="0"/>
          <w:spacing w:val="0"/>
          <w:w w:val="100"/>
          <w:lang w:val="en-US" w:eastAsia="zh-CN"/>
        </w:rPr>
      </w:pPr>
      <w:r>
        <w:rPr>
          <w:rFonts w:hint="eastAsia" w:ascii="宋体" w:hAnsi="宋体" w:eastAsia="宋体" w:cs="宋体"/>
          <w:b w:val="0"/>
          <w:bCs w:val="0"/>
          <w:spacing w:val="0"/>
          <w:w w:val="100"/>
          <w:lang w:val="en-US" w:eastAsia="zh-CN"/>
        </w:rPr>
        <w:t>我院能耗管理手段不足，各科室能耗由职能科室承担，无法实现能源部分成本核算；</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right="219" w:hanging="425" w:firstLineChars="0"/>
        <w:jc w:val="left"/>
        <w:textAlignment w:val="auto"/>
        <w:rPr>
          <w:rFonts w:hint="eastAsia" w:ascii="宋体" w:hAnsi="宋体" w:eastAsia="宋体" w:cs="宋体"/>
          <w:spacing w:val="0"/>
        </w:rPr>
      </w:pPr>
      <w:r>
        <w:rPr>
          <w:rFonts w:hint="eastAsia" w:ascii="宋体" w:hAnsi="宋体" w:eastAsia="宋体" w:cs="宋体"/>
          <w:b w:val="0"/>
          <w:bCs w:val="0"/>
          <w:spacing w:val="0"/>
          <w:w w:val="100"/>
        </w:rPr>
        <w:t>缺乏能耗统计深入分析</w:t>
      </w:r>
      <w:r>
        <w:rPr>
          <w:rFonts w:hint="eastAsia" w:ascii="宋体" w:hAnsi="宋体" w:eastAsia="宋体" w:cs="宋体"/>
          <w:b w:val="0"/>
          <w:bCs w:val="0"/>
          <w:spacing w:val="0"/>
          <w:w w:val="100"/>
          <w:lang w:eastAsia="zh-CN"/>
        </w:rPr>
        <w:t>，</w:t>
      </w:r>
      <w:r>
        <w:rPr>
          <w:rFonts w:hint="eastAsia" w:ascii="宋体" w:hAnsi="宋体" w:eastAsia="宋体" w:cs="宋体"/>
          <w:b w:val="0"/>
          <w:bCs w:val="0"/>
          <w:spacing w:val="0"/>
          <w:w w:val="100"/>
        </w:rPr>
        <w:t>目前能耗分类、分项计量及核算单元能耗分析缺失，严重阻碍了能源数据的统计和节能潜力的进一步挖掘，使管理部门难以做出准确的节能决策，无法为进一步的节能措施开展提供可靠的分析依据。</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right="219" w:hanging="425" w:firstLineChars="0"/>
        <w:jc w:val="left"/>
        <w:textAlignment w:val="auto"/>
        <w:rPr>
          <w:rFonts w:hint="eastAsia" w:ascii="宋体" w:hAnsi="宋体" w:eastAsia="宋体" w:cs="宋体"/>
          <w:b w:val="0"/>
          <w:bCs w:val="0"/>
          <w:spacing w:val="0"/>
          <w:w w:val="100"/>
          <w:lang w:eastAsia="zh-CN"/>
        </w:rPr>
      </w:pPr>
      <w:r>
        <w:rPr>
          <w:rFonts w:hint="eastAsia" w:ascii="宋体" w:hAnsi="宋体" w:eastAsia="宋体" w:cs="宋体"/>
          <w:b w:val="0"/>
          <w:bCs w:val="0"/>
          <w:spacing w:val="0"/>
          <w:w w:val="100"/>
        </w:rPr>
        <w:t>人工按月手工抄表，管理繁琐</w:t>
      </w:r>
      <w:r>
        <w:rPr>
          <w:rFonts w:hint="eastAsia" w:ascii="宋体" w:hAnsi="宋体" w:eastAsia="宋体" w:cs="宋体"/>
          <w:b w:val="0"/>
          <w:bCs w:val="0"/>
          <w:spacing w:val="0"/>
          <w:w w:val="100"/>
          <w:lang w:eastAsia="zh-CN"/>
        </w:rPr>
        <w:t>，</w:t>
      </w:r>
      <w:r>
        <w:rPr>
          <w:rFonts w:hint="eastAsia" w:ascii="宋体" w:hAnsi="宋体" w:eastAsia="宋体" w:cs="宋体"/>
          <w:b w:val="0"/>
          <w:bCs w:val="0"/>
          <w:spacing w:val="0"/>
          <w:w w:val="100"/>
        </w:rPr>
        <w:t>依靠人工按月抄表和记录，无法对各用电回路的用电量进行实时的远程读取</w:t>
      </w:r>
      <w:r>
        <w:rPr>
          <w:rFonts w:hint="eastAsia" w:ascii="宋体" w:hAnsi="宋体" w:eastAsia="宋体" w:cs="宋体"/>
          <w:b w:val="0"/>
          <w:bCs w:val="0"/>
          <w:spacing w:val="0"/>
          <w:w w:val="100"/>
          <w:lang w:eastAsia="zh-CN"/>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cs="宋体"/>
          <w:kern w:val="2"/>
          <w:sz w:val="24"/>
          <w:szCs w:val="24"/>
          <w:lang w:val="en-US" w:eastAsia="zh-CN"/>
        </w:rPr>
      </w:pPr>
      <w:r>
        <w:rPr>
          <w:rFonts w:hint="eastAsia" w:ascii="宋体" w:hAnsi="宋体" w:cs="宋体"/>
          <w:kern w:val="2"/>
          <w:sz w:val="24"/>
          <w:szCs w:val="24"/>
          <w:lang w:val="en-US" w:eastAsia="zh-CN"/>
        </w:rPr>
        <w:t xml:space="preserve">     </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right="0" w:hanging="425" w:firstLineChars="0"/>
        <w:jc w:val="left"/>
        <w:textAlignment w:val="auto"/>
        <w:rPr>
          <w:rFonts w:hint="default" w:ascii="宋体" w:hAnsi="宋体" w:eastAsia="宋体" w:cs="宋体"/>
          <w:b/>
          <w:bCs/>
          <w:spacing w:val="0"/>
          <w:lang w:val="en-US" w:eastAsia="zh-CN"/>
        </w:rPr>
      </w:pPr>
      <w:r>
        <w:rPr>
          <w:rFonts w:hint="eastAsia" w:ascii="宋体" w:hAnsi="宋体" w:eastAsia="宋体" w:cs="宋体"/>
          <w:b/>
          <w:bCs/>
          <w:spacing w:val="0"/>
          <w:w w:val="100"/>
        </w:rPr>
        <w:t>项目技术</w:t>
      </w:r>
      <w:r>
        <w:rPr>
          <w:rFonts w:hint="eastAsia" w:ascii="宋体" w:hAnsi="宋体" w:eastAsia="宋体" w:cs="宋体"/>
          <w:b/>
          <w:bCs/>
          <w:spacing w:val="0"/>
          <w:w w:val="100"/>
          <w:lang w:val="en-US" w:eastAsia="zh-CN"/>
        </w:rPr>
        <w:t>需求</w:t>
      </w:r>
    </w:p>
    <w:p>
      <w:pPr>
        <w:keepNext w:val="0"/>
        <w:keepLines w:val="0"/>
        <w:pageBreakBefore w:val="0"/>
        <w:widowControl w:val="0"/>
        <w:kinsoku/>
        <w:wordWrap/>
        <w:overflowPunct/>
        <w:topLinePunct w:val="0"/>
        <w:autoSpaceDE/>
        <w:autoSpaceDN/>
        <w:bidi w:val="0"/>
        <w:adjustRightInd/>
        <w:snapToGrid/>
        <w:spacing w:before="7" w:line="360" w:lineRule="auto"/>
        <w:ind w:left="0" w:leftChars="0"/>
        <w:jc w:val="left"/>
        <w:textAlignment w:val="auto"/>
        <w:rPr>
          <w:rFonts w:hint="eastAsia" w:ascii="宋体" w:hAnsi="宋体" w:eastAsia="宋体" w:cs="宋体"/>
          <w:spacing w:val="0"/>
          <w:sz w:val="10"/>
          <w:szCs w:val="10"/>
        </w:rPr>
      </w:pPr>
    </w:p>
    <w:p>
      <w:pPr>
        <w:pStyle w:val="3"/>
        <w:numPr>
          <w:ilvl w:val="1"/>
          <w:numId w:val="3"/>
        </w:numPr>
        <w:bidi w:val="0"/>
        <w:ind w:left="0" w:leftChars="0" w:firstLine="0" w:firstLineChars="0"/>
        <w:rPr>
          <w:rFonts w:hint="eastAsia" w:ascii="宋体" w:hAnsi="宋体" w:eastAsia="宋体"/>
          <w:lang w:val="en-US" w:eastAsia="zh-CN"/>
        </w:rPr>
      </w:pPr>
      <w:bookmarkStart w:id="3" w:name="_bookmark5"/>
      <w:bookmarkEnd w:id="3"/>
      <w:r>
        <w:rPr>
          <w:rFonts w:hint="eastAsia" w:ascii="宋体" w:hAnsi="宋体" w:eastAsia="宋体"/>
          <w:lang w:val="en-US" w:eastAsia="zh-CN"/>
        </w:rPr>
        <w:t>建设内容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综合能源管理旨在建设针对全院能耗使用情况建立能耗模型，实现能耗实时监测。通过精细化管理，有效降低医院能耗；合理管控平台内各项能耗指标及要求，积极响应“万元收入能耗支出”及“双碳”政策。</w:t>
      </w:r>
    </w:p>
    <w:p>
      <w:pPr>
        <w:pStyle w:val="13"/>
        <w:keepNext w:val="0"/>
        <w:keepLines w:val="0"/>
        <w:pageBreakBefore w:val="0"/>
        <w:widowControl w:val="0"/>
        <w:kinsoku/>
        <w:wordWrap/>
        <w:overflowPunct/>
        <w:topLinePunct w:val="0"/>
        <w:autoSpaceDE/>
        <w:autoSpaceDN/>
        <w:bidi w:val="0"/>
        <w:adjustRightInd/>
        <w:snapToGrid/>
        <w:spacing w:before="55" w:line="360" w:lineRule="auto"/>
        <w:ind w:left="0" w:leftChars="0" w:right="0" w:firstLine="479"/>
        <w:jc w:val="left"/>
        <w:textAlignment w:val="auto"/>
        <w:rPr>
          <w:rFonts w:hint="eastAsia" w:asciiTheme="minorEastAsia" w:hAnsiTheme="minorEastAsia" w:eastAsiaTheme="minorEastAsia" w:cstheme="minorEastAsia"/>
          <w:spacing w:val="0"/>
        </w:rPr>
      </w:pPr>
      <w:r>
        <w:rPr>
          <w:rFonts w:hint="eastAsia" w:asciiTheme="minorEastAsia" w:hAnsiTheme="minorEastAsia" w:eastAsiaTheme="minorEastAsia" w:cstheme="minorEastAsia"/>
          <w:b w:val="0"/>
          <w:bCs w:val="0"/>
          <w:spacing w:val="0"/>
          <w:w w:val="100"/>
        </w:rPr>
        <w:t>对广东省妇幼保健院番禺院区各楼层科室共 350 个二级用电回路增设计量智能电表，</w:t>
      </w:r>
      <w:r>
        <w:rPr>
          <w:rFonts w:hint="eastAsia" w:asciiTheme="minorEastAsia" w:hAnsiTheme="minorEastAsia" w:eastAsiaTheme="minorEastAsia" w:cstheme="minorEastAsia"/>
          <w:b w:val="0"/>
          <w:bCs w:val="0"/>
          <w:spacing w:val="0"/>
          <w:w w:val="100"/>
          <w:lang w:val="en-US" w:eastAsia="zh-CN"/>
        </w:rPr>
        <w:t>增设各楼层科室100个智能水表，增设各楼层科室40个智能氧气表，1个食堂智能燃气表 ，设置柴油、汽油数据记录口，搭建监管平台，采</w:t>
      </w:r>
      <w:r>
        <w:rPr>
          <w:rFonts w:hint="eastAsia" w:asciiTheme="minorEastAsia" w:hAnsiTheme="minorEastAsia" w:eastAsiaTheme="minorEastAsia" w:cstheme="minorEastAsia"/>
          <w:b w:val="0"/>
          <w:bCs w:val="0"/>
          <w:spacing w:val="0"/>
          <w:w w:val="100"/>
        </w:rPr>
        <w:t>用物联网技术对智能表进行实时数据采集， 定制开发能耗监管平台软件，采用数据分析技术对能源资源进行精细化管理，具备能耗总览、能耗监测、能耗统计、能耗分析、考核管理、指标管理、设备管理、 系统管理等功能</w:t>
      </w:r>
      <w:r>
        <w:rPr>
          <w:rFonts w:hint="eastAsia" w:asciiTheme="minorEastAsia" w:hAnsiTheme="minorEastAsia" w:eastAsiaTheme="minorEastAsia" w:cstheme="minorEastAsia"/>
          <w:b w:val="0"/>
          <w:bCs w:val="0"/>
          <w:spacing w:val="0"/>
          <w:w w:val="100"/>
          <w:lang w:eastAsia="zh-CN"/>
        </w:rPr>
        <w:t>，</w:t>
      </w:r>
      <w:r>
        <w:rPr>
          <w:rFonts w:hint="eastAsia" w:asciiTheme="minorEastAsia" w:hAnsiTheme="minorEastAsia" w:eastAsiaTheme="minorEastAsia" w:cstheme="minorEastAsia"/>
          <w:b w:val="0"/>
          <w:bCs w:val="0"/>
          <w:spacing w:val="0"/>
          <w:w w:val="100"/>
          <w:lang w:val="en-US" w:eastAsia="zh-CN"/>
        </w:rPr>
        <w:t>系统能随时增加计量监测节点</w:t>
      </w:r>
      <w:r>
        <w:rPr>
          <w:rFonts w:hint="eastAsia" w:asciiTheme="minorEastAsia" w:hAnsiTheme="minorEastAsia" w:eastAsiaTheme="minorEastAsia" w:cstheme="minorEastAsia"/>
          <w:b w:val="0"/>
          <w:bCs w:val="0"/>
          <w:spacing w:val="0"/>
          <w:w w:val="100"/>
        </w:rPr>
        <w:t>。</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219" w:firstLine="479"/>
        <w:jc w:val="left"/>
        <w:textAlignment w:val="auto"/>
        <w:rPr>
          <w:rFonts w:hint="eastAsia" w:asciiTheme="minorEastAsia" w:hAnsiTheme="minorEastAsia" w:eastAsiaTheme="minorEastAsia" w:cstheme="minorEastAsia"/>
          <w:spacing w:val="0"/>
        </w:rPr>
      </w:pPr>
      <w:r>
        <w:rPr>
          <w:rFonts w:hint="eastAsia" w:asciiTheme="minorEastAsia" w:hAnsiTheme="minorEastAsia" w:eastAsiaTheme="minorEastAsia" w:cstheme="minorEastAsia"/>
          <w:b w:val="0"/>
          <w:bCs w:val="0"/>
          <w:spacing w:val="0"/>
          <w:w w:val="100"/>
        </w:rPr>
        <w:t>① 实现建筑能源资源分类、分户、分项、分区在线计量监测、统计、分析 及展示（公示），并建立能源资源计量器具台账，满足节约型公共机构示范单位 与节约型机关创建要求；</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firstLine="479"/>
        <w:jc w:val="left"/>
        <w:textAlignment w:val="auto"/>
        <w:rPr>
          <w:rFonts w:hint="eastAsia" w:asciiTheme="minorEastAsia" w:hAnsiTheme="minorEastAsia" w:eastAsiaTheme="minorEastAsia" w:cstheme="minorEastAsia"/>
          <w:spacing w:val="0"/>
        </w:rPr>
      </w:pPr>
      <w:r>
        <w:rPr>
          <w:rFonts w:hint="eastAsia" w:asciiTheme="minorEastAsia" w:hAnsiTheme="minorEastAsia" w:eastAsiaTheme="minorEastAsia" w:cstheme="minorEastAsia"/>
          <w:b w:val="0"/>
          <w:bCs w:val="0"/>
          <w:spacing w:val="0"/>
          <w:w w:val="100"/>
        </w:rPr>
        <w:t>② 实现单位用能考核管理，强化考核管理目标，做到管理有理考核有据，实现能源资源精细化管理，也进一步加强节能意识；</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firstLine="479"/>
        <w:jc w:val="left"/>
        <w:textAlignment w:val="auto"/>
        <w:rPr>
          <w:rFonts w:hint="eastAsia" w:ascii="宋体" w:hAnsi="宋体" w:eastAsia="宋体" w:cs="宋体"/>
          <w:kern w:val="2"/>
          <w:sz w:val="24"/>
          <w:szCs w:val="24"/>
          <w:lang w:val="en-US" w:eastAsia="zh-CN"/>
        </w:rPr>
      </w:pPr>
      <w:r>
        <w:rPr>
          <w:rFonts w:hint="eastAsia" w:asciiTheme="minorEastAsia" w:hAnsiTheme="minorEastAsia" w:eastAsiaTheme="minorEastAsia" w:cstheme="minorEastAsia"/>
          <w:b w:val="0"/>
          <w:bCs w:val="0"/>
          <w:spacing w:val="0"/>
          <w:w w:val="100"/>
        </w:rPr>
        <w:t>③ 实现重点用电源头的监管，对异常用电（如：24 小时不关电、超考核指标等）报警，及时找到浪费源头并采取精准措施管理。</w:t>
      </w:r>
    </w:p>
    <w:p>
      <w:pPr>
        <w:pStyle w:val="3"/>
        <w:numPr>
          <w:ilvl w:val="1"/>
          <w:numId w:val="3"/>
        </w:numPr>
        <w:bidi w:val="0"/>
        <w:ind w:left="0" w:leftChars="0" w:firstLine="0" w:firstLineChars="0"/>
        <w:rPr>
          <w:rFonts w:hint="eastAsia" w:ascii="宋体" w:hAnsi="宋体" w:eastAsia="宋体"/>
          <w:lang w:val="en-US" w:eastAsia="zh-CN"/>
        </w:rPr>
      </w:pPr>
      <w:r>
        <w:rPr>
          <w:rFonts w:hint="eastAsia" w:ascii="宋体" w:hAnsi="宋体" w:eastAsia="宋体"/>
          <w:lang w:val="en-US" w:eastAsia="zh-CN"/>
        </w:rPr>
        <w:t>建设目标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本次能耗监管平台以建设高水平的绿色、环保、高效、智慧型医院为目标，打造国内一流的医疗公共机构节能改造和运营示范项目，旨在为本院提升后勤能耗管理精细化程度，实现本院的节能降耗，为智慧医院整体建设提供相关后勤能力支撑。</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（1）清晰掌握能源消耗情况</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通过技术整合，构建医院能耗支路、区域及业态精细化模型，确保能耗数据准确性。提供丰富的能源管理工具，基于完善的能源计量，辅助分析医院能源消耗情况，提高医院能源精细化管理水平。</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（2）能耗精准核算，支持科室绩效考核</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宋体" w:hAnsi="宋体" w:eastAsia="宋体" w:cs="宋体"/>
          <w:b/>
          <w:bCs/>
          <w:spacing w:val="0"/>
          <w:w w:val="100"/>
          <w:sz w:val="24"/>
          <w:szCs w:val="24"/>
          <w:lang w:val="en-US" w:eastAsia="zh-CN"/>
        </w:rPr>
      </w:pPr>
      <w:r>
        <w:rPr>
          <w:rFonts w:hint="eastAsia" w:ascii="宋体" w:hAnsi="宋体" w:eastAsia="宋体" w:cs="宋体"/>
          <w:kern w:val="2"/>
          <w:sz w:val="24"/>
          <w:szCs w:val="24"/>
          <w:lang w:val="en-US" w:eastAsia="zh-CN"/>
        </w:rPr>
        <w:t>提供科室能耗分摊工具，可根据医院管理需求自定义分摊规则，准确核算科室用能成本。解决科室用电无法直接计量、费用分摊难以快速精准计算的问题。</w:t>
      </w:r>
    </w:p>
    <w:p>
      <w:pPr>
        <w:pStyle w:val="3"/>
        <w:numPr>
          <w:ilvl w:val="1"/>
          <w:numId w:val="3"/>
        </w:numPr>
        <w:bidi w:val="0"/>
        <w:ind w:left="0" w:leftChars="0" w:firstLine="0" w:firstLineChars="0"/>
        <w:rPr>
          <w:rFonts w:hint="eastAsia" w:ascii="宋体" w:hAnsi="宋体" w:eastAsia="宋体"/>
          <w:lang w:val="en-US" w:eastAsia="zh-CN"/>
        </w:rPr>
      </w:pPr>
      <w:r>
        <w:rPr>
          <w:rFonts w:hint="eastAsia" w:ascii="宋体" w:hAnsi="宋体" w:eastAsia="宋体"/>
          <w:lang w:val="en-US" w:eastAsia="zh-CN"/>
        </w:rPr>
        <w:t>建设能耗总架构监管（监测）平台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pacing w:val="0"/>
        </w:rPr>
      </w:pPr>
      <w:r>
        <w:rPr>
          <w:rFonts w:hint="eastAsia" w:ascii="宋体" w:hAnsi="宋体" w:eastAsia="宋体" w:cs="宋体"/>
          <w:kern w:val="2"/>
          <w:sz w:val="24"/>
          <w:szCs w:val="24"/>
          <w:lang w:val="en-US" w:eastAsia="zh-CN"/>
        </w:rPr>
        <w:t>通过对水表、电表的数据全面采集，来分析医院能耗现在状况，发现医院实际运营中存在的各类用能问题，实现能源精细化管理。同时为达到今后医院智慧后勤运营管理目的，该系统还应能继续开发并与其他第三方系统开放接口，与现有系统对接产生的费用或从设备侧采集数据所需的研发及物料成本由供应商自行承担</w:t>
      </w:r>
      <w:r>
        <w:rPr>
          <w:rFonts w:hint="eastAsia" w:ascii="宋体" w:hAnsi="宋体" w:eastAsia="宋体" w:cs="宋体"/>
          <w:b w:val="0"/>
          <w:bCs w:val="0"/>
          <w:spacing w:val="0"/>
          <w:w w:val="100"/>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 w:val="0"/>
          <w:bCs w:val="0"/>
          <w:spacing w:val="0"/>
          <w:w w:val="100"/>
        </w:rPr>
      </w:pPr>
      <w:r>
        <w:rPr>
          <w:rFonts w:hint="eastAsia" w:ascii="宋体" w:hAnsi="宋体" w:eastAsia="宋体" w:cs="宋体"/>
          <w:kern w:val="2"/>
          <w:sz w:val="24"/>
          <w:szCs w:val="24"/>
          <w:lang w:val="en-US" w:eastAsia="zh-CN"/>
        </w:rPr>
        <w:t>现场智能电表可进行利用，电表采集的数据通过数据网关，将现场的485总线转换为 TCP/IP以太网总线方式，再通过能耗监管系统网络，将采集数据上传至能耗监管平台数据中心服务器</w:t>
      </w:r>
      <w:r>
        <w:rPr>
          <w:rFonts w:hint="eastAsia" w:ascii="宋体" w:hAnsi="宋体" w:eastAsia="宋体" w:cs="宋体"/>
          <w:b w:val="0"/>
          <w:bCs w:val="0"/>
          <w:spacing w:val="0"/>
          <w:w w:val="100"/>
        </w:rPr>
        <w:t>。</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宋体" w:hAnsi="宋体" w:eastAsia="宋体" w:cs="宋体"/>
          <w:b w:val="0"/>
          <w:bCs w:val="0"/>
          <w:spacing w:val="0"/>
          <w:w w:val="100"/>
          <w:lang w:val="en-US" w:eastAsia="zh-CN"/>
        </w:rPr>
      </w:pPr>
      <w:r>
        <w:rPr>
          <w:rFonts w:hint="eastAsia" w:ascii="宋体" w:hAnsi="宋体" w:eastAsia="宋体" w:cs="宋体"/>
          <w:b w:val="0"/>
          <w:bCs w:val="0"/>
          <w:spacing w:val="0"/>
          <w:w w:val="100"/>
          <w:lang w:val="en-US" w:eastAsia="zh-CN"/>
        </w:rPr>
        <w:t>系统需本地部署，且分级分权限建设，根据不同权限，不同使用角色可以在平台内调整、修改或配置。</w:t>
      </w:r>
    </w:p>
    <w:p>
      <w:pPr>
        <w:pStyle w:val="3"/>
        <w:numPr>
          <w:ilvl w:val="1"/>
          <w:numId w:val="3"/>
        </w:numPr>
        <w:bidi w:val="0"/>
        <w:ind w:left="0" w:leftChars="0" w:firstLine="0" w:firstLineChars="0"/>
        <w:rPr>
          <w:rFonts w:hint="eastAsia" w:ascii="宋体" w:hAnsi="宋体" w:eastAsia="宋体"/>
          <w:lang w:val="en-US" w:eastAsia="zh-CN"/>
        </w:rPr>
      </w:pPr>
      <w:bookmarkStart w:id="4" w:name="_bookmark8"/>
      <w:bookmarkEnd w:id="4"/>
      <w:r>
        <w:rPr>
          <w:rFonts w:hint="eastAsia" w:ascii="宋体" w:hAnsi="宋体" w:eastAsia="宋体"/>
          <w:lang w:val="en-US" w:eastAsia="zh-CN"/>
        </w:rPr>
        <w:t xml:space="preserve">能耗计量点位设计原则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rPr>
        <w:t>本项目点位设计原则主要遵循以下6个原则；</w:t>
      </w:r>
    </w:p>
    <w:p>
      <w:pPr>
        <w:keepNext w:val="0"/>
        <w:keepLines w:val="0"/>
        <w:widowControl/>
        <w:numPr>
          <w:ilvl w:val="0"/>
          <w:numId w:val="5"/>
        </w:numPr>
        <w:suppressLineNumbers w:val="0"/>
        <w:spacing w:before="0" w:beforeAutospacing="0" w:after="0" w:afterAutospacing="0" w:line="360" w:lineRule="auto"/>
        <w:ind w:left="0" w:leftChars="0" w:right="0" w:rightChars="0" w:firstLine="480" w:firstLineChars="200"/>
        <w:jc w:val="left"/>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充分利用既有设备和环境的原则；</w:t>
      </w:r>
    </w:p>
    <w:p>
      <w:pPr>
        <w:keepNext w:val="0"/>
        <w:keepLines w:val="0"/>
        <w:widowControl/>
        <w:numPr>
          <w:ilvl w:val="0"/>
          <w:numId w:val="5"/>
        </w:numPr>
        <w:suppressLineNumbers w:val="0"/>
        <w:spacing w:before="0" w:beforeAutospacing="0" w:after="0" w:afterAutospacing="0" w:line="360" w:lineRule="auto"/>
        <w:ind w:left="0" w:leftChars="0" w:right="0" w:rightChars="0" w:firstLine="480" w:firstLineChars="200"/>
        <w:jc w:val="left"/>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完全满足用户要求原则；</w:t>
      </w:r>
    </w:p>
    <w:p>
      <w:pPr>
        <w:keepNext w:val="0"/>
        <w:keepLines w:val="0"/>
        <w:widowControl/>
        <w:numPr>
          <w:ilvl w:val="0"/>
          <w:numId w:val="5"/>
        </w:numPr>
        <w:suppressLineNumbers w:val="0"/>
        <w:spacing w:before="0" w:beforeAutospacing="0" w:after="0" w:afterAutospacing="0" w:line="360" w:lineRule="auto"/>
        <w:ind w:left="0" w:leftChars="0" w:right="0" w:rightChars="0" w:firstLine="480" w:firstLineChars="200"/>
        <w:jc w:val="left"/>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接线尽量少原则；</w:t>
      </w:r>
    </w:p>
    <w:p>
      <w:pPr>
        <w:keepNext w:val="0"/>
        <w:keepLines w:val="0"/>
        <w:widowControl/>
        <w:numPr>
          <w:ilvl w:val="0"/>
          <w:numId w:val="5"/>
        </w:numPr>
        <w:suppressLineNumbers w:val="0"/>
        <w:spacing w:before="0" w:beforeAutospacing="0" w:after="0" w:afterAutospacing="0" w:line="360" w:lineRule="auto"/>
        <w:ind w:left="0" w:leftChars="0" w:right="0" w:rightChars="0" w:firstLine="480" w:firstLineChars="200"/>
        <w:jc w:val="left"/>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不改动原有配电系统线路，尽量少的停电原则；</w:t>
      </w:r>
    </w:p>
    <w:p>
      <w:pPr>
        <w:keepNext w:val="0"/>
        <w:keepLines w:val="0"/>
        <w:widowControl/>
        <w:numPr>
          <w:ilvl w:val="0"/>
          <w:numId w:val="5"/>
        </w:numPr>
        <w:suppressLineNumbers w:val="0"/>
        <w:spacing w:before="0" w:beforeAutospacing="0" w:after="0" w:afterAutospacing="0" w:line="360" w:lineRule="auto"/>
        <w:ind w:left="0" w:leftChars="0" w:right="0" w:rightChars="0" w:firstLine="480" w:firstLineChars="200"/>
        <w:jc w:val="left"/>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设备性能可靠和功能优原则；</w:t>
      </w:r>
    </w:p>
    <w:p>
      <w:pPr>
        <w:keepNext w:val="0"/>
        <w:keepLines w:val="0"/>
        <w:widowControl/>
        <w:numPr>
          <w:ilvl w:val="0"/>
          <w:numId w:val="5"/>
        </w:numPr>
        <w:suppressLineNumbers w:val="0"/>
        <w:spacing w:before="0" w:beforeAutospacing="0" w:after="0" w:afterAutospacing="0" w:line="360" w:lineRule="auto"/>
        <w:ind w:left="0" w:leftChars="0" w:right="0" w:rightChars="0" w:firstLine="480" w:firstLineChars="200"/>
        <w:jc w:val="left"/>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系统开放、系统功能完整和实用原则。</w:t>
      </w:r>
    </w:p>
    <w:p>
      <w:pPr>
        <w:pStyle w:val="3"/>
        <w:numPr>
          <w:ilvl w:val="1"/>
          <w:numId w:val="3"/>
        </w:numPr>
        <w:bidi w:val="0"/>
        <w:ind w:left="0" w:leftChars="0" w:firstLine="0" w:firstLineChars="0"/>
        <w:rPr>
          <w:rFonts w:hint="eastAsia" w:ascii="宋体" w:hAnsi="宋体" w:eastAsia="宋体"/>
          <w:lang w:val="en-US" w:eastAsia="zh-CN"/>
        </w:rPr>
      </w:pPr>
      <w:r>
        <w:rPr>
          <w:rFonts w:hint="eastAsia" w:ascii="宋体" w:hAnsi="宋体" w:eastAsia="宋体"/>
          <w:lang w:val="en-US" w:eastAsia="zh-CN"/>
        </w:rPr>
        <w:t>平台对接</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bookmarkStart w:id="5" w:name="_Toc21904"/>
      <w:r>
        <w:rPr>
          <w:rFonts w:hint="eastAsia" w:ascii="宋体" w:hAnsi="宋体" w:eastAsia="宋体" w:cs="宋体"/>
          <w:kern w:val="2"/>
          <w:sz w:val="24"/>
          <w:szCs w:val="24"/>
          <w:lang w:val="en-US" w:eastAsia="zh-CN"/>
        </w:rPr>
        <w:t>能耗数据采集接口协议</w:t>
      </w:r>
      <w:bookmarkEnd w:id="5"/>
      <w:r>
        <w:rPr>
          <w:rFonts w:hint="eastAsia" w:ascii="宋体" w:hAnsi="宋体" w:eastAsia="宋体" w:cs="宋体"/>
          <w:kern w:val="2"/>
          <w:sz w:val="24"/>
          <w:szCs w:val="24"/>
          <w:lang w:val="en-US" w:eastAsia="zh-CN"/>
        </w:rPr>
        <w:t>：能耗监测端设备支持以下类型的数据接入，以适应重点用能单位可能存在的各种情况：</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 xml:space="preserve">（1）支持从现场的仪表获取数据：通过Modbus（GB/T19582）、DL/T645、CJ/T188协议，从现场仪表采集需要的能耗实时数据，并进行汇总生成上报的能耗数据；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（2）支持从数据采集器获取数据：通过Modbus TCP（GB/T19582）、MQTT、HTTPS等标准通讯协议从数据采集器获取能耗实时数据，并进行汇总生成上报的能耗数据</w:t>
      </w:r>
      <w:bookmarkStart w:id="15" w:name="_GoBack"/>
      <w:bookmarkEnd w:id="15"/>
      <w:r>
        <w:rPr>
          <w:rFonts w:hint="eastAsia" w:ascii="宋体" w:hAnsi="宋体" w:eastAsia="宋体" w:cs="宋体"/>
          <w:kern w:val="2"/>
          <w:sz w:val="24"/>
          <w:szCs w:val="24"/>
          <w:lang w:val="en-US" w:eastAsia="zh-CN"/>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（3）支持从自动化信息系统获取数据：通过OPC（OLE for Process Control，用于过程控制的OLE）协议从重点用能单位的自动化信息系统采集需要的能耗实时数据，并进行汇总生成上报的能耗数据；</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（4）支持手工填报数据：对于不具备在线采集条件的数据，应提供手工填报数据上传的模式。</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能耗监测端设备应提供数据接入的软件配置工具，支持上述多种标准通讯协议的软件配置界面，配置完毕后，在能耗监测端设备可运行基于SQL、OPC、Modbus、DL/T645、CJ/T188协议的数据接入执行模块，按照配置制定的规则，定时从数据采集点获取数据，送入数据处理模块，进行必要的运算处理，生成符合规范要求的上传数据，再送入数据上传模块进行编码上传。</w:t>
      </w:r>
    </w:p>
    <w:p>
      <w:pPr>
        <w:pStyle w:val="3"/>
        <w:numPr>
          <w:ilvl w:val="1"/>
          <w:numId w:val="3"/>
        </w:numPr>
        <w:bidi w:val="0"/>
        <w:ind w:left="0" w:leftChars="0" w:firstLine="0" w:firstLineChars="0"/>
        <w:rPr>
          <w:rFonts w:hint="eastAsia" w:ascii="宋体" w:hAnsi="宋体" w:eastAsia="宋体"/>
          <w:lang w:val="en-US" w:eastAsia="zh-CN"/>
        </w:rPr>
      </w:pPr>
      <w:r>
        <w:rPr>
          <w:rFonts w:hint="eastAsia" w:ascii="宋体" w:hAnsi="宋体" w:eastAsia="宋体"/>
          <w:lang w:val="en-US" w:eastAsia="zh-CN"/>
        </w:rPr>
        <w:t xml:space="preserve">能耗监管（监测）平台软件功能 </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至少应包含以下功能（供应商需提供以下功能界面截图和功能说明）：</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支持展示同环比、KPI、能耗排名、重点区域用能等多种组件，在首页直观地显示需要重点关注的能源相关信息；</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提供能耗分析功能，实现对不同能耗模型中区域、业态能耗的分析。能耗模型根据实际情况自定义配置，并支持扩展电、水、气、冷、热、蒸汽等能耗模型。</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在针对能耗模型中的节点进行能耗分析时，可以选择今日、本周、本月等不同的时间段，以及10分钟、小时等不同等级的颗粒度。支持折线图、柱状图、饼图、表格等多种显示方式，可导出Excel文件；</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在选定的时间范围内，可以按同比、环比进行对比；支持单位面积能耗、人均能耗值、能耗标煤值等维度的数据查询。</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支持能耗钻取分析，向下级节点及末端节点下钻分析能耗占比及对增长率进行排名，可以切换只显示异常或全部节点数据，默认只显示异常的数据，默认按同比值筛选异常节点，可切换到按环比值筛选；</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支持多个对象相同时间段、同一对象多时间段内的能耗对比走势曲线以及相应的电、水、气等能耗值查看，选择时可按今日、本周、本月进行快速选择也可以自定义选择时间。</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支持以表格形式查看各对比对象或对比时间的总能耗值、平均值、最大值、最小值，并可对比多个对象的单位面积能耗、人均能耗以及转化标准煤、碳排放量等转换指标。页面表格数据可以导出Excel；</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能流平衡：提供能流平衡功能，以图形化的方式，根据业态，区域或支路功能，直观展示能耗的流转和损耗。辅助分析用能问题。页面可以采用横排或竖排的方式展示，匹配不同的显示需求；</w:t>
      </w:r>
    </w:p>
    <w:p>
      <w:pPr>
        <w:pStyle w:val="24"/>
        <w:spacing w:line="360" w:lineRule="auto"/>
        <w:ind w:left="0" w:leftChars="0" w:firstLine="480" w:firstLineChars="200"/>
        <w:rPr>
          <w:rFonts w:hint="eastAsia" w:ascii="宋体" w:hAnsi="宋体" w:eastAsia="宋体" w:cs="宋体"/>
          <w:sz w:val="24"/>
          <w:szCs w:val="24"/>
        </w:rPr>
      </w:pPr>
      <w:r>
        <w:rPr>
          <w:rFonts w:hint="eastAsia" w:hAnsi="宋体" w:cs="宋体"/>
          <w:sz w:val="24"/>
          <w:szCs w:val="24"/>
          <w:lang w:val="en-US" w:eastAsia="zh-CN"/>
        </w:rPr>
        <w:t>6</w:t>
      </w:r>
      <w:r>
        <w:rPr>
          <w:rFonts w:hint="eastAsia" w:hAnsi="宋体" w:cs="宋体"/>
          <w:sz w:val="24"/>
          <w:szCs w:val="24"/>
          <w:lang w:eastAsia="zh-CN"/>
        </w:rPr>
        <w:t>、</w:t>
      </w:r>
      <w:r>
        <w:rPr>
          <w:rFonts w:hint="eastAsia" w:ascii="宋体" w:hAnsi="宋体" w:eastAsia="宋体" w:cs="宋体"/>
          <w:sz w:val="24"/>
          <w:szCs w:val="24"/>
        </w:rPr>
        <w:t>峰值分析：提供峰值分析功能，对单个或多个用能节点可选时间范围内的峰值出现情况进行统计和分析，并对其子级用能节点和末端用能节点的占比进行钻取分析。可以按区域、变压器等不同节点进行选择，支持任意时间间隔的时间选择，支持本月、本季度、本年度的快捷操作；</w:t>
      </w:r>
    </w:p>
    <w:p>
      <w:pPr>
        <w:pStyle w:val="24"/>
        <w:spacing w:line="360" w:lineRule="auto"/>
        <w:ind w:left="0" w:leftChars="0" w:firstLine="480" w:firstLineChars="200"/>
        <w:rPr>
          <w:rFonts w:hint="eastAsia" w:ascii="宋体" w:hAnsi="宋体" w:eastAsia="宋体" w:cs="宋体"/>
          <w:sz w:val="24"/>
          <w:szCs w:val="24"/>
        </w:rPr>
      </w:pPr>
      <w:r>
        <w:rPr>
          <w:rFonts w:hint="eastAsia" w:hAnsi="宋体" w:cs="宋体"/>
          <w:sz w:val="24"/>
          <w:szCs w:val="24"/>
          <w:lang w:val="en-US" w:eastAsia="zh-CN"/>
        </w:rPr>
        <w:t>7</w:t>
      </w:r>
      <w:r>
        <w:rPr>
          <w:rFonts w:hint="eastAsia" w:hAnsi="宋体" w:cs="宋体"/>
          <w:sz w:val="24"/>
          <w:szCs w:val="24"/>
          <w:lang w:eastAsia="zh-CN"/>
        </w:rPr>
        <w:t>、</w:t>
      </w:r>
      <w:r>
        <w:rPr>
          <w:rFonts w:hint="eastAsia" w:ascii="宋体" w:hAnsi="宋体" w:eastAsia="宋体" w:cs="宋体"/>
          <w:sz w:val="24"/>
          <w:szCs w:val="24"/>
        </w:rPr>
        <w:t>成本</w:t>
      </w:r>
      <w:r>
        <w:rPr>
          <w:rFonts w:hint="eastAsia" w:hAnsi="宋体" w:cs="宋体"/>
          <w:sz w:val="24"/>
          <w:szCs w:val="24"/>
          <w:lang w:val="en-US" w:eastAsia="zh-CN"/>
        </w:rPr>
        <w:t>管理</w:t>
      </w:r>
      <w:r>
        <w:rPr>
          <w:rFonts w:hint="eastAsia" w:ascii="宋体" w:hAnsi="宋体" w:eastAsia="宋体" w:cs="宋体"/>
          <w:sz w:val="24"/>
          <w:szCs w:val="24"/>
        </w:rPr>
        <w:t>：可以根据</w:t>
      </w:r>
      <w:r>
        <w:rPr>
          <w:rFonts w:hint="eastAsia" w:hAnsi="宋体" w:cs="宋体"/>
          <w:sz w:val="24"/>
          <w:szCs w:val="24"/>
          <w:lang w:val="en-US" w:eastAsia="zh-CN"/>
        </w:rPr>
        <w:t>各项成本进行管理，支持分项分析和导出</w:t>
      </w:r>
      <w:r>
        <w:rPr>
          <w:rFonts w:hint="eastAsia" w:ascii="宋体" w:hAnsi="宋体" w:eastAsia="宋体" w:cs="宋体"/>
          <w:sz w:val="24"/>
          <w:szCs w:val="24"/>
        </w:rPr>
        <w:t>；</w:t>
      </w:r>
    </w:p>
    <w:p>
      <w:pPr>
        <w:pStyle w:val="24"/>
        <w:spacing w:line="360" w:lineRule="auto"/>
        <w:ind w:left="0" w:leftChars="0" w:firstLine="480" w:firstLineChars="200"/>
        <w:rPr>
          <w:rFonts w:hint="eastAsia" w:hAnsi="宋体" w:cs="宋体"/>
          <w:sz w:val="24"/>
          <w:szCs w:val="24"/>
          <w:lang w:val="en-US" w:eastAsia="zh-CN"/>
        </w:rPr>
      </w:pPr>
      <w:r>
        <w:rPr>
          <w:rFonts w:hint="eastAsia" w:hAnsi="宋体" w:cs="宋体"/>
          <w:sz w:val="24"/>
          <w:szCs w:val="24"/>
          <w:lang w:val="en-US" w:eastAsia="zh-CN"/>
        </w:rPr>
        <w:t>8、报告报表：</w:t>
      </w:r>
    </w:p>
    <w:p>
      <w:pPr>
        <w:pStyle w:val="24"/>
        <w:spacing w:line="360" w:lineRule="auto"/>
        <w:ind w:left="0" w:leftChars="0"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eastAsia="zh-CN"/>
        </w:rPr>
        <w:t>支持根据报告报表模板、日期手动在线生成报告报表；</w:t>
      </w:r>
    </w:p>
    <w:p>
      <w:pPr>
        <w:pStyle w:val="24"/>
        <w:spacing w:line="360" w:lineRule="auto"/>
        <w:ind w:left="0" w:leftChars="0"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eastAsia="zh-CN"/>
        </w:rPr>
        <w:t>支持报告的实时在线预览；</w:t>
      </w:r>
    </w:p>
    <w:p>
      <w:pPr>
        <w:pStyle w:val="24"/>
        <w:spacing w:line="360" w:lineRule="auto"/>
        <w:ind w:left="0" w:leftChars="0"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eastAsia="zh-CN"/>
        </w:rPr>
        <w:t>报表支持能耗报表、设备表头值报表，报告支持月度分析报告；</w:t>
      </w:r>
    </w:p>
    <w:p>
      <w:pPr>
        <w:pStyle w:val="24"/>
        <w:spacing w:line="360" w:lineRule="auto"/>
        <w:ind w:left="0" w:leftChars="0"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eastAsia="zh-CN"/>
        </w:rPr>
        <w:t>月度分析报告支持费率变更后可再次更新；</w:t>
      </w:r>
    </w:p>
    <w:p>
      <w:pPr>
        <w:pStyle w:val="24"/>
        <w:spacing w:line="360" w:lineRule="auto"/>
        <w:ind w:left="0" w:leftChars="0"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eastAsia="zh-CN"/>
        </w:rPr>
        <w:t>支持根据后台分摊策略等配置导出科室能耗分摊报表；</w:t>
      </w:r>
    </w:p>
    <w:p>
      <w:pPr>
        <w:pStyle w:val="13"/>
        <w:keepNext w:val="0"/>
        <w:keepLines w:val="0"/>
        <w:pageBreakBefore w:val="0"/>
        <w:widowControl w:val="0"/>
        <w:kinsoku/>
        <w:wordWrap/>
        <w:overflowPunct/>
        <w:topLinePunct w:val="0"/>
        <w:autoSpaceDE/>
        <w:autoSpaceDN/>
        <w:bidi w:val="0"/>
        <w:adjustRightInd/>
        <w:snapToGrid/>
        <w:spacing w:before="56" w:line="360" w:lineRule="auto"/>
        <w:ind w:right="86" w:rightChars="0" w:firstLine="240" w:firstLineChars="100"/>
        <w:jc w:val="left"/>
        <w:textAlignment w:val="auto"/>
        <w:rPr>
          <w:rFonts w:hint="eastAsia" w:ascii="宋体" w:hAnsi="宋体" w:eastAsia="宋体" w:cs="宋体"/>
          <w:b w:val="0"/>
          <w:bCs w:val="0"/>
          <w:spacing w:val="0"/>
          <w:w w:val="100"/>
        </w:rPr>
      </w:pPr>
      <w:r>
        <w:rPr>
          <w:rFonts w:hint="eastAsia" w:ascii="宋体" w:hAnsi="宋体" w:eastAsia="宋体" w:cs="宋体"/>
          <w:sz w:val="24"/>
          <w:szCs w:val="24"/>
          <w:lang w:val="en-US" w:eastAsia="zh-CN"/>
        </w:rPr>
        <w:t>支持在IOT中自定义报表中配置的适应于EMS的报表进行导出</w:t>
      </w:r>
      <w:r>
        <w:rPr>
          <w:rFonts w:hint="eastAsia" w:ascii="宋体" w:hAnsi="宋体" w:eastAsia="宋体" w:cs="宋体"/>
          <w:b w:val="0"/>
          <w:bCs w:val="0"/>
          <w:spacing w:val="0"/>
          <w:w w:val="100"/>
        </w:rPr>
        <w:t>。</w:t>
      </w:r>
      <w:bookmarkStart w:id="6" w:name="_bookmark4"/>
      <w:bookmarkEnd w:id="6"/>
      <w:bookmarkStart w:id="7" w:name="_bookmark7"/>
      <w:bookmarkEnd w:id="7"/>
    </w:p>
    <w:p>
      <w:pPr>
        <w:pStyle w:val="24"/>
        <w:spacing w:line="360" w:lineRule="auto"/>
        <w:ind w:left="0" w:leftChars="0" w:firstLine="480" w:firstLineChars="200"/>
        <w:rPr>
          <w:rFonts w:hint="eastAsia" w:ascii="宋体" w:hAnsi="宋体" w:eastAsia="宋体" w:cs="宋体"/>
          <w:sz w:val="24"/>
          <w:szCs w:val="24"/>
        </w:rPr>
      </w:pPr>
      <w:r>
        <w:rPr>
          <w:rFonts w:hint="eastAsia" w:hAnsi="宋体" w:cs="宋体"/>
          <w:sz w:val="24"/>
          <w:szCs w:val="24"/>
          <w:lang w:val="en-US" w:eastAsia="zh-CN"/>
        </w:rPr>
        <w:t>9</w:t>
      </w:r>
      <w:r>
        <w:rPr>
          <w:rFonts w:hint="eastAsia" w:hAnsi="宋体" w:cs="宋体"/>
          <w:sz w:val="24"/>
          <w:szCs w:val="24"/>
          <w:lang w:eastAsia="zh-CN"/>
        </w:rPr>
        <w:t>、</w:t>
      </w:r>
      <w:r>
        <w:rPr>
          <w:rFonts w:hint="eastAsia" w:ascii="宋体" w:hAnsi="宋体" w:eastAsia="宋体" w:cs="宋体"/>
          <w:sz w:val="24"/>
          <w:szCs w:val="24"/>
        </w:rPr>
        <w:t>能耗异常告警功能，支持内置异常算法分析，生成能源异常告警，并推送给专人进行处理，减少用能消耗，提高能源精细化管理水平；</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val="en-US" w:eastAsia="zh-CN"/>
        </w:rPr>
        <w:t>0</w:t>
      </w:r>
      <w:r>
        <w:rPr>
          <w:rFonts w:hint="eastAsia" w:hAnsi="宋体" w:cs="宋体"/>
          <w:sz w:val="24"/>
          <w:szCs w:val="24"/>
          <w:lang w:eastAsia="zh-CN"/>
        </w:rPr>
        <w:t>、</w:t>
      </w:r>
      <w:r>
        <w:rPr>
          <w:rFonts w:hint="eastAsia" w:hAnsi="宋体" w:cs="宋体"/>
          <w:sz w:val="24"/>
          <w:szCs w:val="24"/>
          <w:lang w:val="en-US" w:eastAsia="zh-CN"/>
        </w:rPr>
        <w:t>平台</w:t>
      </w:r>
      <w:r>
        <w:rPr>
          <w:rFonts w:hint="eastAsia" w:ascii="宋体" w:hAnsi="宋体" w:eastAsia="宋体" w:cs="宋体"/>
          <w:sz w:val="24"/>
          <w:szCs w:val="24"/>
        </w:rPr>
        <w:t>支持科室能耗分摊：以科室为维度对能源使用情况进行考核，以实现能源可管可控、责任到科室</w:t>
      </w:r>
      <w:r>
        <w:rPr>
          <w:rFonts w:hint="eastAsia" w:hAnsi="宋体" w:cs="宋体"/>
          <w:sz w:val="24"/>
          <w:szCs w:val="24"/>
          <w:lang w:eastAsia="zh-CN"/>
        </w:rPr>
        <w:t>。分摊工具支持表计分摊，以及不可计量部分数据的分摊逻辑，以支持科室考核工作。分摊工具支持自建分摊规则，可应用不同分摊规则的科室考核</w:t>
      </w:r>
      <w:r>
        <w:rPr>
          <w:rFonts w:hint="eastAsia" w:ascii="宋体" w:hAnsi="宋体" w:eastAsia="宋体" w:cs="宋体"/>
          <w:sz w:val="24"/>
          <w:szCs w:val="24"/>
        </w:rPr>
        <w:t>；</w:t>
      </w:r>
    </w:p>
    <w:p>
      <w:pPr>
        <w:pStyle w:val="24"/>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val="en-US" w:eastAsia="zh-CN"/>
        </w:rPr>
        <w:t>1</w:t>
      </w:r>
      <w:r>
        <w:rPr>
          <w:rFonts w:hint="eastAsia" w:hAnsi="宋体" w:cs="宋体"/>
          <w:sz w:val="24"/>
          <w:szCs w:val="24"/>
          <w:lang w:eastAsia="zh-CN"/>
        </w:rPr>
        <w:t>、</w:t>
      </w:r>
      <w:r>
        <w:rPr>
          <w:rFonts w:hint="eastAsia" w:ascii="宋体" w:hAnsi="宋体" w:eastAsia="宋体" w:cs="宋体"/>
          <w:sz w:val="24"/>
          <w:szCs w:val="24"/>
        </w:rPr>
        <w:t>支持能耗KPI的管理，包括单位床日能耗、单位门诊量能耗、元GDP能耗、单位业务量能耗、单位建筑面积能耗、单位空调面积能耗等；</w:t>
      </w:r>
    </w:p>
    <w:p>
      <w:pPr>
        <w:pStyle w:val="24"/>
        <w:spacing w:line="360" w:lineRule="auto"/>
        <w:ind w:left="0" w:lef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hAnsi="宋体" w:cs="宋体"/>
          <w:sz w:val="24"/>
          <w:szCs w:val="24"/>
          <w:lang w:val="en-US" w:eastAsia="zh-CN"/>
        </w:rPr>
        <w:t>2</w:t>
      </w:r>
      <w:r>
        <w:rPr>
          <w:rFonts w:hint="eastAsia" w:hAnsi="宋体" w:cs="宋体"/>
          <w:sz w:val="24"/>
          <w:szCs w:val="24"/>
          <w:lang w:eastAsia="zh-CN"/>
        </w:rPr>
        <w:t>、</w:t>
      </w:r>
      <w:r>
        <w:rPr>
          <w:rFonts w:hint="eastAsia" w:ascii="宋体" w:hAnsi="宋体" w:eastAsia="宋体" w:cs="宋体"/>
          <w:sz w:val="24"/>
          <w:szCs w:val="24"/>
        </w:rPr>
        <w:t>用能费用核算</w:t>
      </w:r>
      <w:r>
        <w:rPr>
          <w:rFonts w:hint="eastAsia" w:hAnsi="宋体" w:cs="宋体"/>
          <w:sz w:val="24"/>
          <w:szCs w:val="24"/>
          <w:lang w:eastAsia="zh-CN"/>
        </w:rPr>
        <w:t>：</w:t>
      </w:r>
      <w:r>
        <w:rPr>
          <w:rFonts w:hint="eastAsia" w:ascii="宋体" w:hAnsi="宋体" w:eastAsia="宋体" w:cs="宋体"/>
          <w:sz w:val="24"/>
          <w:szCs w:val="24"/>
        </w:rPr>
        <w:t>提供医院总体用能费用指标，可用将医院每日用能与用能单价结合测算医院总体用能费用，按年或月设置目标值，可分类维护目标值，超标或者有超标趋势将产生异常以及告警；</w:t>
      </w:r>
    </w:p>
    <w:p>
      <w:pPr>
        <w:pStyle w:val="24"/>
        <w:spacing w:line="360" w:lineRule="auto"/>
        <w:ind w:left="0" w:leftChars="0" w:firstLine="480" w:firstLineChars="200"/>
        <w:rPr>
          <w:rFonts w:hint="eastAsia" w:hAnsi="宋体" w:cs="宋体"/>
          <w:sz w:val="24"/>
          <w:szCs w:val="24"/>
          <w:lang w:eastAsia="zh-CN"/>
        </w:rPr>
      </w:pPr>
      <w:r>
        <w:rPr>
          <w:rFonts w:hint="eastAsia" w:ascii="宋体" w:hAnsi="宋体" w:eastAsia="宋体" w:cs="宋体"/>
          <w:sz w:val="24"/>
          <w:szCs w:val="24"/>
        </w:rPr>
        <w:t>1</w:t>
      </w:r>
      <w:r>
        <w:rPr>
          <w:rFonts w:hint="eastAsia" w:hAnsi="宋体" w:cs="宋体"/>
          <w:sz w:val="24"/>
          <w:szCs w:val="24"/>
          <w:lang w:val="en-US" w:eastAsia="zh-CN"/>
        </w:rPr>
        <w:t>3</w:t>
      </w:r>
      <w:r>
        <w:rPr>
          <w:rFonts w:hint="eastAsia" w:hAnsi="宋体" w:cs="宋体"/>
          <w:sz w:val="24"/>
          <w:szCs w:val="24"/>
          <w:lang w:eastAsia="zh-CN"/>
        </w:rPr>
        <w:t>、</w:t>
      </w:r>
      <w:r>
        <w:rPr>
          <w:rFonts w:hint="eastAsia" w:ascii="宋体" w:hAnsi="宋体" w:eastAsia="宋体" w:cs="宋体"/>
          <w:sz w:val="24"/>
          <w:szCs w:val="24"/>
        </w:rPr>
        <w:t>支持手动录入数据</w:t>
      </w:r>
      <w:r>
        <w:rPr>
          <w:rFonts w:hint="eastAsia" w:hAnsi="宋体" w:cs="宋体"/>
          <w:sz w:val="24"/>
          <w:szCs w:val="24"/>
          <w:lang w:eastAsia="zh-CN"/>
        </w:rPr>
        <w:t>；</w:t>
      </w:r>
    </w:p>
    <w:p>
      <w:pPr>
        <w:pStyle w:val="24"/>
        <w:spacing w:line="360" w:lineRule="auto"/>
        <w:ind w:left="0" w:leftChars="0" w:firstLine="480" w:firstLineChars="200"/>
        <w:rPr>
          <w:rFonts w:hint="eastAsia" w:hAnsi="宋体" w:cs="宋体"/>
          <w:sz w:val="24"/>
          <w:szCs w:val="24"/>
          <w:lang w:val="en-US" w:eastAsia="zh-CN"/>
        </w:rPr>
      </w:pPr>
      <w:r>
        <w:rPr>
          <w:rFonts w:hint="eastAsia" w:hAnsi="宋体" w:cs="宋体"/>
          <w:sz w:val="24"/>
          <w:szCs w:val="24"/>
          <w:lang w:val="en-US" w:eastAsia="zh-CN"/>
        </w:rPr>
        <w:t>14、支持能源费利率管理。</w:t>
      </w:r>
    </w:p>
    <w:p>
      <w:pPr>
        <w:pStyle w:val="13"/>
        <w:keepNext w:val="0"/>
        <w:keepLines w:val="0"/>
        <w:pageBreakBefore w:val="0"/>
        <w:widowControl w:val="0"/>
        <w:kinsoku/>
        <w:wordWrap/>
        <w:overflowPunct/>
        <w:topLinePunct w:val="0"/>
        <w:autoSpaceDE/>
        <w:autoSpaceDN/>
        <w:bidi w:val="0"/>
        <w:adjustRightInd/>
        <w:snapToGrid/>
        <w:spacing w:before="56" w:line="360" w:lineRule="auto"/>
        <w:ind w:right="86" w:rightChars="0" w:firstLine="240" w:firstLineChars="100"/>
        <w:jc w:val="left"/>
        <w:textAlignment w:val="auto"/>
        <w:rPr>
          <w:rFonts w:hint="eastAsia" w:ascii="宋体" w:hAnsi="宋体" w:eastAsia="宋体" w:cs="宋体"/>
          <w:b w:val="0"/>
          <w:bCs w:val="0"/>
          <w:spacing w:val="0"/>
          <w:w w:val="100"/>
        </w:rPr>
      </w:pPr>
    </w:p>
    <w:p>
      <w:pPr>
        <w:pStyle w:val="3"/>
        <w:numPr>
          <w:ilvl w:val="1"/>
          <w:numId w:val="3"/>
        </w:numPr>
        <w:bidi w:val="0"/>
        <w:ind w:left="0" w:leftChars="0" w:firstLine="0" w:firstLineChars="0"/>
        <w:rPr>
          <w:rFonts w:hint="eastAsia" w:ascii="宋体" w:hAnsi="宋体" w:eastAsia="宋体"/>
          <w:lang w:val="en-US" w:eastAsia="zh-CN"/>
        </w:rPr>
      </w:pPr>
      <w:r>
        <w:rPr>
          <w:rFonts w:hint="eastAsia" w:ascii="宋体" w:hAnsi="宋体" w:eastAsia="宋体"/>
          <w:lang w:val="en-US" w:eastAsia="zh-CN"/>
        </w:rPr>
        <w:t xml:space="preserve">项目预算能耗监管（监测）平台能耗管理方案 </w:t>
      </w:r>
    </w:p>
    <w:p>
      <w:pPr>
        <w:pStyle w:val="24"/>
        <w:spacing w:line="360" w:lineRule="auto"/>
        <w:ind w:left="0" w:leftChars="0" w:firstLine="480" w:firstLineChars="200"/>
        <w:rPr>
          <w:rFonts w:hint="eastAsia" w:ascii="宋体" w:hAnsi="宋体" w:eastAsia="宋体" w:cs="宋体"/>
          <w:b w:val="0"/>
          <w:bCs w:val="0"/>
          <w:spacing w:val="0"/>
          <w:w w:val="100"/>
          <w:lang w:val="en-US" w:eastAsia="zh-CN"/>
        </w:rPr>
      </w:pPr>
      <w:r>
        <w:rPr>
          <w:rFonts w:hint="eastAsia" w:ascii="宋体" w:hAnsi="宋体" w:eastAsia="宋体" w:cs="宋体"/>
          <w:sz w:val="24"/>
          <w:szCs w:val="24"/>
        </w:rPr>
        <w:t>项目</w:t>
      </w:r>
      <w:r>
        <w:rPr>
          <w:rFonts w:hint="eastAsia" w:ascii="宋体" w:hAnsi="宋体" w:eastAsia="宋体" w:cs="宋体"/>
          <w:b w:val="0"/>
          <w:bCs w:val="0"/>
          <w:spacing w:val="0"/>
          <w:w w:val="100"/>
          <w:lang w:val="en-US" w:eastAsia="zh-CN"/>
        </w:rPr>
        <w:t>内容</w:t>
      </w:r>
      <w:r>
        <w:rPr>
          <w:rFonts w:hint="eastAsia" w:ascii="宋体" w:hAnsi="宋体" w:eastAsia="宋体" w:cs="宋体"/>
          <w:b w:val="0"/>
          <w:bCs w:val="0"/>
          <w:spacing w:val="0"/>
          <w:w w:val="100"/>
        </w:rPr>
        <w:t>清单详见表。</w:t>
      </w:r>
      <w:r>
        <w:rPr>
          <w:rFonts w:hint="eastAsia" w:ascii="宋体" w:hAnsi="宋体" w:eastAsia="宋体" w:cs="宋体"/>
          <w:b w:val="0"/>
          <w:bCs w:val="0"/>
          <w:spacing w:val="0"/>
          <w:w w:val="100"/>
          <w:lang w:val="en-US" w:eastAsia="zh-CN"/>
        </w:rPr>
        <w:t>供应商需基于技术需求表和附件清单，基于我院项目建设目标，提供同类型案例（医疗行业）科室能耗分摊方案（并提供案例合同证明材料），或基于附件清单补充硬件点位后提供方案报价。</w:t>
      </w:r>
    </w:p>
    <w:p>
      <w:pPr>
        <w:pStyle w:val="24"/>
        <w:spacing w:line="360" w:lineRule="auto"/>
        <w:ind w:left="0" w:leftChars="0" w:firstLine="0" w:firstLineChars="0"/>
        <w:rPr>
          <w:rFonts w:hint="default" w:ascii="宋体" w:hAnsi="宋体" w:eastAsia="宋体" w:cs="宋体"/>
          <w:b w:val="0"/>
          <w:bCs w:val="0"/>
          <w:spacing w:val="0"/>
          <w:w w:val="100"/>
          <w:lang w:val="en-US" w:eastAsia="zh-CN"/>
        </w:rPr>
      </w:pPr>
      <w:r>
        <w:rPr>
          <w:rFonts w:hint="eastAsia" w:hAnsi="宋体" w:cs="宋体"/>
          <w:b/>
          <w:bCs/>
          <w:spacing w:val="0"/>
          <w:w w:val="100"/>
          <w:lang w:val="en-US" w:eastAsia="zh-CN"/>
        </w:rPr>
        <w:t>5、项目工期：</w:t>
      </w:r>
      <w:r>
        <w:rPr>
          <w:rFonts w:hint="eastAsia" w:hAnsi="宋体" w:cs="宋体"/>
          <w:b w:val="0"/>
          <w:bCs w:val="0"/>
          <w:spacing w:val="0"/>
          <w:w w:val="100"/>
          <w:lang w:val="en-US" w:eastAsia="zh-CN"/>
        </w:rPr>
        <w:t>150日历天</w:t>
      </w:r>
    </w:p>
    <w:p>
      <w:pPr>
        <w:rPr>
          <w:rFonts w:hint="eastAsia" w:ascii="宋体" w:hAnsi="宋体" w:eastAsia="宋体" w:cs="宋体"/>
          <w:spacing w:val="0"/>
          <w:sz w:val="20"/>
          <w:szCs w:val="20"/>
        </w:rPr>
      </w:pPr>
      <w:bookmarkStart w:id="8" w:name="_bookmark3"/>
      <w:bookmarkEnd w:id="8"/>
    </w:p>
    <w:p>
      <w:pPr>
        <w:rPr>
          <w:rFonts w:hint="eastAsia" w:ascii="宋体" w:hAnsi="宋体" w:eastAsia="宋体" w:cs="宋体"/>
          <w:spacing w:val="0"/>
          <w:sz w:val="20"/>
          <w:szCs w:val="20"/>
        </w:rPr>
      </w:pPr>
    </w:p>
    <w:p>
      <w:pPr>
        <w:rPr>
          <w:rFonts w:hint="eastAsia" w:ascii="宋体" w:hAnsi="宋体" w:eastAsia="宋体" w:cs="宋体"/>
          <w:spacing w:val="0"/>
          <w:sz w:val="20"/>
          <w:szCs w:val="20"/>
        </w:rPr>
      </w:pPr>
    </w:p>
    <w:p>
      <w:pPr>
        <w:rPr>
          <w:rFonts w:hint="eastAsia" w:ascii="宋体" w:hAnsi="宋体" w:eastAsia="宋体" w:cs="宋体"/>
          <w:spacing w:val="0"/>
          <w:sz w:val="20"/>
          <w:szCs w:val="20"/>
        </w:rPr>
      </w:pPr>
    </w:p>
    <w:p>
      <w:pPr>
        <w:pStyle w:val="2"/>
        <w:numPr>
          <w:ilvl w:val="0"/>
          <w:numId w:val="0"/>
        </w:numPr>
        <w:bidi w:val="0"/>
        <w:ind w:leftChars="0"/>
        <w:rPr>
          <w:rFonts w:hint="default" w:ascii="宋体" w:hAnsi="宋体" w:eastAsia="宋体" w:cs="宋体"/>
          <w:spacing w:val="0"/>
          <w:sz w:val="10"/>
          <w:szCs w:val="10"/>
          <w:lang w:val="en-US"/>
        </w:rPr>
      </w:pPr>
      <w:bookmarkStart w:id="9" w:name="_bookmark9"/>
      <w:bookmarkEnd w:id="9"/>
      <w:bookmarkStart w:id="10" w:name="_bookmark10"/>
      <w:bookmarkEnd w:id="10"/>
      <w:bookmarkStart w:id="11" w:name="_bookmark1"/>
      <w:bookmarkEnd w:id="11"/>
      <w:r>
        <w:rPr>
          <w:rFonts w:hint="eastAsia" w:ascii="宋体" w:hAnsi="宋体" w:eastAsia="宋体" w:cs="宋体"/>
          <w:b/>
          <w:bCs/>
          <w:spacing w:val="0"/>
          <w:w w:val="100"/>
          <w:lang w:val="en-US" w:eastAsia="zh-CN"/>
        </w:rPr>
        <w:t>三</w:t>
      </w:r>
      <w:r>
        <w:rPr>
          <w:rFonts w:hint="eastAsia" w:ascii="宋体" w:hAnsi="宋体" w:eastAsia="宋体" w:cs="宋体"/>
          <w:b/>
          <w:bCs/>
          <w:spacing w:val="0"/>
          <w:w w:val="100"/>
        </w:rPr>
        <w:t>、</w:t>
      </w:r>
      <w:r>
        <w:rPr>
          <w:rFonts w:hint="eastAsia" w:ascii="宋体" w:hAnsi="宋体" w:eastAsia="宋体" w:cs="宋体"/>
          <w:b/>
          <w:bCs/>
          <w:spacing w:val="0"/>
          <w:w w:val="100"/>
          <w:lang w:val="en-US" w:eastAsia="zh-CN"/>
        </w:rPr>
        <w:t>技术需求表（不限于表内要求，根调研后确认修改或添加）</w:t>
      </w:r>
    </w:p>
    <w:p>
      <w:pPr>
        <w:rPr>
          <w:rFonts w:hint="default"/>
          <w:lang w:val="en-US"/>
        </w:rPr>
      </w:pPr>
    </w:p>
    <w:tbl>
      <w:tblPr>
        <w:tblStyle w:val="16"/>
        <w:tblW w:w="95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5"/>
        <w:gridCol w:w="1820"/>
        <w:gridCol w:w="5815"/>
        <w:gridCol w:w="783"/>
        <w:gridCol w:w="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60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b/>
                <w:bCs/>
                <w:i w:val="0"/>
                <w:iCs w:val="0"/>
                <w:color w:val="000000"/>
                <w:kern w:val="0"/>
                <w:sz w:val="24"/>
                <w:szCs w:val="24"/>
                <w:u w:val="none"/>
                <w:lang w:val="en-US" w:eastAsia="zh-CN"/>
              </w:rPr>
            </w:pPr>
            <w:r>
              <w:rPr>
                <w:rFonts w:hint="eastAsia" w:ascii="宋体" w:hAnsi="宋体" w:eastAsia="宋体" w:cs="宋体"/>
                <w:b/>
                <w:bCs/>
                <w:i w:val="0"/>
                <w:iCs w:val="0"/>
                <w:color w:val="000000"/>
                <w:kern w:val="0"/>
                <w:sz w:val="24"/>
                <w:szCs w:val="24"/>
                <w:u w:val="none"/>
                <w:lang w:val="en-US" w:eastAsia="zh-CN"/>
              </w:rPr>
              <w:t>序号</w:t>
            </w:r>
          </w:p>
        </w:tc>
        <w:tc>
          <w:tcPr>
            <w:tcW w:w="1820" w:type="dxa"/>
            <w:tcBorders>
              <w:top w:val="single" w:color="000000" w:sz="4" w:space="0"/>
              <w:left w:val="single" w:color="000000" w:sz="4" w:space="0"/>
              <w:bottom w:val="single" w:color="000000" w:sz="4" w:space="0"/>
              <w:right w:val="single" w:color="000000" w:sz="4" w:space="0"/>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b/>
                <w:bCs/>
                <w:i w:val="0"/>
                <w:iCs w:val="0"/>
                <w:color w:val="000000"/>
                <w:kern w:val="0"/>
                <w:sz w:val="24"/>
                <w:szCs w:val="24"/>
                <w:u w:val="none"/>
                <w:lang w:val="en-US" w:eastAsia="zh-CN"/>
              </w:rPr>
            </w:pPr>
            <w:r>
              <w:rPr>
                <w:rFonts w:hint="eastAsia" w:ascii="宋体" w:hAnsi="宋体" w:eastAsia="宋体" w:cs="宋体"/>
                <w:b/>
                <w:bCs/>
                <w:i w:val="0"/>
                <w:iCs w:val="0"/>
                <w:color w:val="000000"/>
                <w:kern w:val="0"/>
                <w:sz w:val="24"/>
                <w:szCs w:val="24"/>
                <w:u w:val="none"/>
                <w:lang w:val="en-US" w:eastAsia="zh-CN"/>
              </w:rPr>
              <w:t>设备名称</w:t>
            </w:r>
          </w:p>
        </w:tc>
        <w:tc>
          <w:tcPr>
            <w:tcW w:w="5815" w:type="dxa"/>
            <w:tcBorders>
              <w:top w:val="single" w:color="000000" w:sz="4" w:space="0"/>
              <w:left w:val="single" w:color="000000" w:sz="4" w:space="0"/>
              <w:bottom w:val="single" w:color="000000" w:sz="4" w:space="0"/>
              <w:right w:val="single" w:color="000000" w:sz="4" w:space="0"/>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b/>
                <w:bCs/>
                <w:i w:val="0"/>
                <w:iCs w:val="0"/>
                <w:color w:val="000000"/>
                <w:kern w:val="0"/>
                <w:sz w:val="24"/>
                <w:szCs w:val="24"/>
                <w:u w:val="none"/>
                <w:lang w:val="en-US" w:eastAsia="zh-CN"/>
              </w:rPr>
            </w:pPr>
            <w:r>
              <w:rPr>
                <w:rFonts w:hint="eastAsia" w:ascii="宋体" w:hAnsi="宋体" w:eastAsia="宋体" w:cs="宋体"/>
                <w:b/>
                <w:bCs/>
                <w:i w:val="0"/>
                <w:iCs w:val="0"/>
                <w:color w:val="000000"/>
                <w:kern w:val="0"/>
                <w:sz w:val="24"/>
                <w:szCs w:val="24"/>
                <w:u w:val="none"/>
                <w:lang w:val="en-US" w:eastAsia="zh-CN"/>
              </w:rPr>
              <w:t>规格型号</w:t>
            </w:r>
          </w:p>
        </w:tc>
        <w:tc>
          <w:tcPr>
            <w:tcW w:w="783"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b/>
                <w:bCs/>
                <w:i w:val="0"/>
                <w:iCs w:val="0"/>
                <w:color w:val="000000"/>
                <w:kern w:val="0"/>
                <w:sz w:val="24"/>
                <w:szCs w:val="24"/>
                <w:u w:val="none"/>
                <w:lang w:val="en-US" w:eastAsia="zh-CN"/>
              </w:rPr>
            </w:pPr>
            <w:r>
              <w:rPr>
                <w:rFonts w:hint="eastAsia" w:ascii="宋体" w:hAnsi="宋体" w:eastAsia="宋体" w:cs="宋体"/>
                <w:b/>
                <w:bCs/>
                <w:i w:val="0"/>
                <w:iCs w:val="0"/>
                <w:color w:val="000000"/>
                <w:kern w:val="0"/>
                <w:sz w:val="24"/>
                <w:szCs w:val="24"/>
                <w:u w:val="none"/>
                <w:lang w:val="en-US" w:eastAsia="zh-CN"/>
              </w:rPr>
              <w:t>数量</w:t>
            </w:r>
          </w:p>
        </w:tc>
        <w:tc>
          <w:tcPr>
            <w:tcW w:w="51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宋体" w:hAnsi="宋体" w:eastAsia="宋体" w:cs="宋体"/>
                <w:b/>
                <w:bCs/>
                <w:i w:val="0"/>
                <w:iCs w:val="0"/>
                <w:color w:val="000000"/>
                <w:kern w:val="0"/>
                <w:sz w:val="24"/>
                <w:szCs w:val="24"/>
                <w:u w:val="none"/>
                <w:lang w:val="en-US" w:eastAsia="zh-CN"/>
              </w:rPr>
            </w:pPr>
            <w:r>
              <w:rPr>
                <w:rFonts w:hint="eastAsia" w:ascii="宋体" w:hAnsi="宋体" w:eastAsia="宋体" w:cs="宋体"/>
                <w:b/>
                <w:bCs/>
                <w:i w:val="0"/>
                <w:iCs w:val="0"/>
                <w:color w:val="000000"/>
                <w:kern w:val="0"/>
                <w:sz w:val="24"/>
                <w:szCs w:val="24"/>
                <w:u w:val="none"/>
                <w:lang w:val="en-US" w:eastAsia="zh-CN"/>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一</w:t>
            </w:r>
          </w:p>
        </w:tc>
        <w:tc>
          <w:tcPr>
            <w:tcW w:w="7635" w:type="dxa"/>
            <w:gridSpan w:val="2"/>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能源管理相关硬件</w:t>
            </w:r>
          </w:p>
        </w:tc>
        <w:tc>
          <w:tcPr>
            <w:tcW w:w="783"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000000"/>
                <w:sz w:val="22"/>
                <w:szCs w:val="22"/>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suppressLineNumbers w:val="0"/>
              <w:spacing w:before="0" w:beforeAutospacing="0" w:after="0" w:afterAutospacing="0"/>
              <w:ind w:left="0" w:right="0"/>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三相网络电力仪表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color w:val="000000"/>
                <w:kern w:val="0"/>
                <w:szCs w:val="21"/>
              </w:rPr>
              <w:t>实时测量：三相电流、三相电压、有功功率、无功功率、视在功率、频率、功率因数、电压/电流相位；测量精度要求：电流、电压0.2级；计量精度：功率与能量测量精度为0.5S级；电流规格：5(80)A，80A以上外接CT接入；安装方式：导轨式；</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350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2</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互感器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（1）满足电表 0.5 级或以上测量精度要求；</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（2）</w:t>
            </w:r>
            <w:r>
              <w:rPr>
                <w:rFonts w:hint="eastAsia" w:ascii="宋体" w:hAnsi="宋体" w:eastAsia="宋体" w:cs="宋体"/>
                <w:color w:val="000000"/>
                <w:kern w:val="0"/>
                <w:szCs w:val="21"/>
              </w:rPr>
              <w:t>开口;孔径36mm;200/5~600/5;引线1.5m;1级;</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1050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3</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冷水表</w:t>
            </w:r>
            <w:r>
              <w:rPr>
                <w:rFonts w:hint="eastAsia" w:ascii="宋体" w:hAnsi="宋体" w:cs="宋体"/>
                <w:i w:val="0"/>
                <w:iCs w:val="0"/>
                <w:color w:val="000000"/>
                <w:kern w:val="0"/>
                <w:sz w:val="22"/>
                <w:szCs w:val="22"/>
                <w:u w:val="none"/>
                <w:lang w:val="en-US" w:eastAsia="zh-CN"/>
              </w:rPr>
              <w:t>，</w:t>
            </w:r>
            <w:r>
              <w:rPr>
                <w:rFonts w:hint="eastAsia" w:ascii="宋体" w:hAnsi="宋体" w:eastAsia="宋体" w:cs="宋体"/>
                <w:i w:val="0"/>
                <w:iCs w:val="0"/>
                <w:color w:val="000000"/>
                <w:kern w:val="0"/>
                <w:sz w:val="22"/>
                <w:szCs w:val="22"/>
                <w:u w:val="none"/>
                <w:lang w:val="en-US" w:eastAsia="zh-CN"/>
              </w:rPr>
              <w:t>DN</w:t>
            </w:r>
            <w:r>
              <w:rPr>
                <w:rFonts w:hint="default" w:ascii="宋体" w:hAnsi="宋体" w:eastAsia="宋体" w:cs="宋体"/>
                <w:i w:val="0"/>
                <w:iCs w:val="0"/>
                <w:color w:val="000000"/>
                <w:kern w:val="0"/>
                <w:sz w:val="22"/>
                <w:szCs w:val="22"/>
                <w:u w:val="none"/>
                <w:lang w:val="en-US" w:eastAsia="zh-CN"/>
              </w:rPr>
              <w:t>25</w:t>
            </w:r>
            <w:r>
              <w:rPr>
                <w:rFonts w:hint="eastAsia" w:ascii="宋体" w:hAnsi="宋体" w:eastAsia="宋体" w:cs="宋体"/>
                <w:i w:val="0"/>
                <w:iCs w:val="0"/>
                <w:color w:val="000000"/>
                <w:kern w:val="0"/>
                <w:sz w:val="22"/>
                <w:szCs w:val="22"/>
                <w:u w:val="none"/>
                <w:lang w:val="en-US" w:eastAsia="zh-CN"/>
              </w:rPr>
              <w:t>;螺纹安装;RS485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7</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4</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default" w:ascii="宋体" w:hAnsi="宋体" w:eastAsia="宋体" w:cs="宋体"/>
                <w:b w:val="0"/>
                <w:bCs w:val="0"/>
                <w:i w:val="0"/>
                <w:iCs w:val="0"/>
                <w:color w:val="000000"/>
                <w:kern w:val="0"/>
                <w:sz w:val="22"/>
                <w:szCs w:val="22"/>
                <w:highlight w:val="none"/>
                <w:vertAlign w:val="baseline"/>
                <w:lang w:val="en-US" w:eastAsia="zh-CN" w:bidi="ar-SA"/>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val="0"/>
                <w:bCs w:val="0"/>
                <w:i w:val="0"/>
                <w:iCs w:val="0"/>
                <w:color w:val="000000"/>
                <w:kern w:val="0"/>
                <w:sz w:val="22"/>
                <w:szCs w:val="22"/>
                <w:u w:val="none"/>
                <w:lang w:val="en-US" w:eastAsia="zh-CN"/>
              </w:rPr>
            </w:pPr>
            <w:r>
              <w:rPr>
                <w:rFonts w:hint="default" w:ascii="宋体" w:hAnsi="宋体" w:eastAsia="宋体" w:cs="宋体"/>
                <w:b w:val="0"/>
                <w:bCs w:val="0"/>
                <w:i w:val="0"/>
                <w:iCs w:val="0"/>
                <w:color w:val="000000"/>
                <w:kern w:val="0"/>
                <w:sz w:val="22"/>
                <w:szCs w:val="22"/>
                <w:highlight w:val="none"/>
                <w:vertAlign w:val="baseline"/>
                <w:lang w:val="en-US" w:eastAsia="zh-CN" w:bidi="ar-SA"/>
              </w:rPr>
              <w:t>冷水表</w:t>
            </w:r>
            <w:r>
              <w:rPr>
                <w:rFonts w:hint="default" w:ascii="宋体" w:hAnsi="宋体" w:eastAsia="Calibri" w:cs="宋体"/>
                <w:b w:val="0"/>
                <w:bCs w:val="0"/>
                <w:i w:val="0"/>
                <w:iCs w:val="0"/>
                <w:color w:val="000000"/>
                <w:kern w:val="0"/>
                <w:sz w:val="22"/>
                <w:szCs w:val="22"/>
                <w:highlight w:val="none"/>
                <w:vertAlign w:val="baseline"/>
                <w:lang w:val="en-US" w:eastAsia="zh-CN" w:bidi="ar-SA"/>
              </w:rPr>
              <w:t>，</w:t>
            </w:r>
            <w:r>
              <w:rPr>
                <w:rFonts w:hint="default" w:ascii="宋体" w:hAnsi="宋体" w:eastAsia="宋体" w:cs="宋体"/>
                <w:b w:val="0"/>
                <w:bCs w:val="0"/>
                <w:i w:val="0"/>
                <w:iCs w:val="0"/>
                <w:color w:val="000000"/>
                <w:kern w:val="0"/>
                <w:sz w:val="22"/>
                <w:szCs w:val="22"/>
                <w:highlight w:val="none"/>
                <w:vertAlign w:val="baseline"/>
                <w:lang w:val="en-US" w:eastAsia="zh-CN" w:bidi="ar-SA"/>
              </w:rPr>
              <w:t>DN40;螺纹安装;RS485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24</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5</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b w:val="0"/>
                <w:bCs w:val="0"/>
                <w:i w:val="0"/>
                <w:iCs w:val="0"/>
                <w:color w:val="000000"/>
                <w:kern w:val="0"/>
                <w:sz w:val="22"/>
                <w:szCs w:val="22"/>
                <w:highlight w:val="none"/>
                <w:vertAlign w:val="baseline"/>
                <w:lang w:val="en-US" w:eastAsia="zh-CN" w:bidi="ar-SA"/>
              </w:rPr>
              <w:t>冷水表</w:t>
            </w:r>
            <w:r>
              <w:rPr>
                <w:rFonts w:hint="default" w:ascii="宋体" w:hAnsi="宋体" w:eastAsia="Calibri" w:cs="宋体"/>
                <w:b w:val="0"/>
                <w:bCs w:val="0"/>
                <w:i w:val="0"/>
                <w:iCs w:val="0"/>
                <w:color w:val="000000"/>
                <w:kern w:val="0"/>
                <w:sz w:val="22"/>
                <w:szCs w:val="22"/>
                <w:highlight w:val="none"/>
                <w:vertAlign w:val="baseline"/>
                <w:lang w:val="en-US" w:eastAsia="zh-CN" w:bidi="ar-SA"/>
              </w:rPr>
              <w:t>，</w:t>
            </w:r>
            <w:r>
              <w:rPr>
                <w:rFonts w:hint="default" w:ascii="宋体" w:hAnsi="宋体" w:eastAsia="宋体" w:cs="宋体"/>
                <w:b w:val="0"/>
                <w:bCs w:val="0"/>
                <w:i w:val="0"/>
                <w:iCs w:val="0"/>
                <w:color w:val="000000"/>
                <w:kern w:val="0"/>
                <w:sz w:val="22"/>
                <w:szCs w:val="22"/>
                <w:highlight w:val="none"/>
                <w:vertAlign w:val="baseline"/>
                <w:lang w:val="en-US" w:eastAsia="zh-CN" w:bidi="ar-SA"/>
              </w:rPr>
              <w:t>DN50;</w:t>
            </w:r>
            <w:r>
              <w:rPr>
                <w:rFonts w:hint="eastAsia" w:ascii="宋体" w:hAnsi="宋体" w:eastAsia="宋体" w:cs="宋体"/>
                <w:b w:val="0"/>
                <w:bCs w:val="0"/>
                <w:i w:val="0"/>
                <w:iCs w:val="0"/>
                <w:color w:val="000000"/>
                <w:kern w:val="0"/>
                <w:sz w:val="22"/>
                <w:szCs w:val="22"/>
                <w:highlight w:val="none"/>
                <w:vertAlign w:val="baseline"/>
                <w:lang w:val="en-US" w:eastAsia="zh-CN" w:bidi="ar-SA"/>
              </w:rPr>
              <w:t>法兰</w:t>
            </w:r>
            <w:r>
              <w:rPr>
                <w:rFonts w:hint="default" w:ascii="宋体" w:hAnsi="宋体" w:eastAsia="宋体" w:cs="宋体"/>
                <w:b w:val="0"/>
                <w:bCs w:val="0"/>
                <w:i w:val="0"/>
                <w:iCs w:val="0"/>
                <w:color w:val="000000"/>
                <w:kern w:val="0"/>
                <w:sz w:val="22"/>
                <w:szCs w:val="22"/>
                <w:highlight w:val="none"/>
                <w:vertAlign w:val="baseline"/>
                <w:lang w:val="en-US" w:eastAsia="zh-CN" w:bidi="ar-SA"/>
              </w:rPr>
              <w:t>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30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6</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b w:val="0"/>
                <w:bCs w:val="0"/>
                <w:i w:val="0"/>
                <w:iCs w:val="0"/>
                <w:color w:val="000000"/>
                <w:kern w:val="0"/>
                <w:sz w:val="22"/>
                <w:szCs w:val="22"/>
                <w:highlight w:val="none"/>
                <w:vertAlign w:val="baseline"/>
                <w:lang w:val="en-US" w:eastAsia="zh-CN" w:bidi="ar-SA"/>
              </w:rPr>
              <w:t>冷水表</w:t>
            </w:r>
            <w:r>
              <w:rPr>
                <w:rFonts w:hint="default" w:ascii="宋体" w:hAnsi="宋体" w:eastAsia="Calibri" w:cs="宋体"/>
                <w:b w:val="0"/>
                <w:bCs w:val="0"/>
                <w:i w:val="0"/>
                <w:iCs w:val="0"/>
                <w:color w:val="000000"/>
                <w:kern w:val="0"/>
                <w:sz w:val="22"/>
                <w:szCs w:val="22"/>
                <w:highlight w:val="none"/>
                <w:vertAlign w:val="baseline"/>
                <w:lang w:val="en-US" w:eastAsia="zh-CN" w:bidi="ar-SA"/>
              </w:rPr>
              <w:t>，</w:t>
            </w:r>
            <w:r>
              <w:rPr>
                <w:rFonts w:hint="default" w:ascii="宋体" w:hAnsi="宋体" w:eastAsia="宋体" w:cs="宋体"/>
                <w:b w:val="0"/>
                <w:bCs w:val="0"/>
                <w:i w:val="0"/>
                <w:iCs w:val="0"/>
                <w:color w:val="000000"/>
                <w:kern w:val="0"/>
                <w:sz w:val="22"/>
                <w:szCs w:val="22"/>
                <w:highlight w:val="none"/>
                <w:vertAlign w:val="baseline"/>
                <w:lang w:val="en-US" w:eastAsia="zh-CN" w:bidi="ar-SA"/>
              </w:rPr>
              <w:t>DN65;</w:t>
            </w:r>
            <w:r>
              <w:rPr>
                <w:rFonts w:hint="eastAsia" w:ascii="宋体" w:hAnsi="宋体" w:eastAsia="宋体" w:cs="宋体"/>
                <w:b w:val="0"/>
                <w:bCs w:val="0"/>
                <w:i w:val="0"/>
                <w:iCs w:val="0"/>
                <w:color w:val="000000"/>
                <w:kern w:val="0"/>
                <w:sz w:val="22"/>
                <w:szCs w:val="22"/>
                <w:highlight w:val="none"/>
                <w:vertAlign w:val="baseline"/>
                <w:lang w:val="en-US" w:eastAsia="zh-CN" w:bidi="ar-SA"/>
              </w:rPr>
              <w:t>法兰</w:t>
            </w:r>
            <w:r>
              <w:rPr>
                <w:rFonts w:hint="default" w:ascii="宋体" w:hAnsi="宋体" w:eastAsia="宋体" w:cs="宋体"/>
                <w:b w:val="0"/>
                <w:bCs w:val="0"/>
                <w:i w:val="0"/>
                <w:iCs w:val="0"/>
                <w:color w:val="000000"/>
                <w:kern w:val="0"/>
                <w:sz w:val="22"/>
                <w:szCs w:val="22"/>
                <w:highlight w:val="none"/>
                <w:vertAlign w:val="baseline"/>
                <w:lang w:val="en-US" w:eastAsia="zh-CN" w:bidi="ar-SA"/>
              </w:rPr>
              <w:t>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7</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b w:val="0"/>
                <w:bCs w:val="0"/>
                <w:i w:val="0"/>
                <w:iCs w:val="0"/>
                <w:color w:val="000000"/>
                <w:kern w:val="0"/>
                <w:sz w:val="22"/>
                <w:szCs w:val="22"/>
                <w:highlight w:val="none"/>
                <w:vertAlign w:val="baseline"/>
                <w:lang w:val="en-US" w:eastAsia="zh-CN" w:bidi="ar-SA"/>
              </w:rPr>
              <w:t>冷水表</w:t>
            </w:r>
            <w:r>
              <w:rPr>
                <w:rFonts w:hint="default" w:ascii="宋体" w:hAnsi="宋体" w:eastAsia="Calibri" w:cs="宋体"/>
                <w:b w:val="0"/>
                <w:bCs w:val="0"/>
                <w:i w:val="0"/>
                <w:iCs w:val="0"/>
                <w:color w:val="000000"/>
                <w:kern w:val="0"/>
                <w:sz w:val="22"/>
                <w:szCs w:val="22"/>
                <w:highlight w:val="none"/>
                <w:vertAlign w:val="baseline"/>
                <w:lang w:val="en-US" w:eastAsia="zh-CN" w:bidi="ar-SA"/>
              </w:rPr>
              <w:t>，</w:t>
            </w:r>
            <w:r>
              <w:rPr>
                <w:rFonts w:hint="default" w:ascii="宋体" w:hAnsi="宋体" w:eastAsia="宋体" w:cs="宋体"/>
                <w:b w:val="0"/>
                <w:bCs w:val="0"/>
                <w:i w:val="0"/>
                <w:iCs w:val="0"/>
                <w:color w:val="000000"/>
                <w:kern w:val="0"/>
                <w:sz w:val="22"/>
                <w:szCs w:val="22"/>
                <w:highlight w:val="none"/>
                <w:vertAlign w:val="baseline"/>
                <w:lang w:val="en-US" w:eastAsia="zh-CN" w:bidi="ar-SA"/>
              </w:rPr>
              <w:t>DN80;</w:t>
            </w:r>
            <w:r>
              <w:rPr>
                <w:rFonts w:hint="eastAsia" w:ascii="宋体" w:hAnsi="宋体" w:eastAsia="宋体" w:cs="宋体"/>
                <w:b w:val="0"/>
                <w:bCs w:val="0"/>
                <w:i w:val="0"/>
                <w:iCs w:val="0"/>
                <w:color w:val="000000"/>
                <w:kern w:val="0"/>
                <w:sz w:val="22"/>
                <w:szCs w:val="22"/>
                <w:highlight w:val="none"/>
                <w:vertAlign w:val="baseline"/>
                <w:lang w:val="en-US" w:eastAsia="zh-CN" w:bidi="ar-SA"/>
              </w:rPr>
              <w:t>法兰</w:t>
            </w:r>
            <w:r>
              <w:rPr>
                <w:rFonts w:hint="default" w:ascii="宋体" w:hAnsi="宋体" w:eastAsia="宋体" w:cs="宋体"/>
                <w:b w:val="0"/>
                <w:bCs w:val="0"/>
                <w:i w:val="0"/>
                <w:iCs w:val="0"/>
                <w:color w:val="000000"/>
                <w:kern w:val="0"/>
                <w:sz w:val="22"/>
                <w:szCs w:val="22"/>
                <w:highlight w:val="none"/>
                <w:vertAlign w:val="baseline"/>
                <w:lang w:val="en-US" w:eastAsia="zh-CN" w:bidi="ar-SA"/>
              </w:rPr>
              <w:t>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cs="宋体"/>
                <w:i w:val="0"/>
                <w:iCs w:val="0"/>
                <w:color w:val="000000"/>
                <w:kern w:val="0"/>
                <w:sz w:val="22"/>
                <w:szCs w:val="22"/>
                <w:u w:val="none"/>
                <w:lang w:val="en-US" w:eastAsia="zh-CN"/>
              </w:rPr>
            </w:pPr>
            <w:r>
              <w:rPr>
                <w:rFonts w:hint="default" w:ascii="宋体" w:hAnsi="宋体" w:cs="宋体"/>
                <w:i w:val="0"/>
                <w:iCs w:val="0"/>
                <w:color w:val="000000"/>
                <w:kern w:val="0"/>
                <w:sz w:val="22"/>
                <w:szCs w:val="22"/>
                <w:u w:val="none"/>
                <w:lang w:val="en-US" w:eastAsia="zh-CN"/>
              </w:rPr>
              <w:t>8</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b w:val="0"/>
                <w:bCs w:val="0"/>
                <w:i w:val="0"/>
                <w:iCs w:val="0"/>
                <w:color w:val="000000"/>
                <w:kern w:val="0"/>
                <w:sz w:val="22"/>
                <w:szCs w:val="22"/>
                <w:highlight w:val="none"/>
                <w:vertAlign w:val="baseline"/>
                <w:lang w:val="en-US" w:eastAsia="zh-CN" w:bidi="ar-SA"/>
              </w:rPr>
            </w:pPr>
            <w:r>
              <w:rPr>
                <w:rFonts w:hint="default" w:ascii="宋体" w:hAnsi="宋体" w:eastAsia="宋体" w:cs="宋体"/>
                <w:b w:val="0"/>
                <w:bCs w:val="0"/>
                <w:i w:val="0"/>
                <w:iCs w:val="0"/>
                <w:color w:val="000000"/>
                <w:kern w:val="0"/>
                <w:sz w:val="22"/>
                <w:szCs w:val="22"/>
                <w:highlight w:val="none"/>
                <w:vertAlign w:val="baseline"/>
                <w:lang w:val="en-US" w:eastAsia="zh-CN" w:bidi="ar-SA"/>
              </w:rPr>
              <w:t>冷水表</w:t>
            </w:r>
            <w:r>
              <w:rPr>
                <w:rFonts w:hint="default" w:ascii="宋体" w:hAnsi="宋体" w:eastAsia="Calibri" w:cs="宋体"/>
                <w:b w:val="0"/>
                <w:bCs w:val="0"/>
                <w:i w:val="0"/>
                <w:iCs w:val="0"/>
                <w:color w:val="000000"/>
                <w:kern w:val="0"/>
                <w:sz w:val="22"/>
                <w:szCs w:val="22"/>
                <w:highlight w:val="none"/>
                <w:vertAlign w:val="baseline"/>
                <w:lang w:val="en-US" w:eastAsia="zh-CN" w:bidi="ar-SA"/>
              </w:rPr>
              <w:t>，</w:t>
            </w:r>
            <w:r>
              <w:rPr>
                <w:rFonts w:hint="default" w:ascii="宋体" w:hAnsi="宋体" w:eastAsia="宋体" w:cs="宋体"/>
                <w:b w:val="0"/>
                <w:bCs w:val="0"/>
                <w:i w:val="0"/>
                <w:iCs w:val="0"/>
                <w:color w:val="000000"/>
                <w:kern w:val="0"/>
                <w:sz w:val="22"/>
                <w:szCs w:val="22"/>
                <w:highlight w:val="none"/>
                <w:vertAlign w:val="baseline"/>
                <w:lang w:val="en-US" w:eastAsia="zh-CN" w:bidi="ar-SA"/>
              </w:rPr>
              <w:t>DN100;</w:t>
            </w:r>
            <w:r>
              <w:rPr>
                <w:rFonts w:hint="eastAsia" w:ascii="宋体" w:hAnsi="宋体" w:eastAsia="宋体" w:cs="宋体"/>
                <w:b w:val="0"/>
                <w:bCs w:val="0"/>
                <w:i w:val="0"/>
                <w:iCs w:val="0"/>
                <w:color w:val="000000"/>
                <w:kern w:val="0"/>
                <w:sz w:val="22"/>
                <w:szCs w:val="22"/>
                <w:highlight w:val="none"/>
                <w:vertAlign w:val="baseline"/>
                <w:lang w:val="en-US" w:eastAsia="zh-CN" w:bidi="ar-SA"/>
              </w:rPr>
              <w:t>法兰</w:t>
            </w:r>
            <w:r>
              <w:rPr>
                <w:rFonts w:hint="default" w:ascii="宋体" w:hAnsi="宋体" w:eastAsia="宋体" w:cs="宋体"/>
                <w:b w:val="0"/>
                <w:bCs w:val="0"/>
                <w:i w:val="0"/>
                <w:iCs w:val="0"/>
                <w:color w:val="000000"/>
                <w:kern w:val="0"/>
                <w:sz w:val="22"/>
                <w:szCs w:val="22"/>
                <w:highlight w:val="none"/>
                <w:vertAlign w:val="baseline"/>
                <w:lang w:val="en-US" w:eastAsia="zh-CN" w:bidi="ar-SA"/>
              </w:rPr>
              <w:t>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2</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9</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b w:val="0"/>
                <w:bCs w:val="0"/>
                <w:i w:val="0"/>
                <w:iCs w:val="0"/>
                <w:color w:val="000000"/>
                <w:kern w:val="0"/>
                <w:sz w:val="22"/>
                <w:szCs w:val="22"/>
                <w:highlight w:val="none"/>
                <w:vertAlign w:val="baseline"/>
                <w:lang w:val="en-US" w:eastAsia="zh-CN" w:bidi="ar-SA"/>
              </w:rPr>
              <w:t>冷水表</w:t>
            </w:r>
            <w:r>
              <w:rPr>
                <w:rFonts w:hint="default" w:ascii="宋体" w:hAnsi="宋体" w:eastAsia="Calibri" w:cs="宋体"/>
                <w:b w:val="0"/>
                <w:bCs w:val="0"/>
                <w:i w:val="0"/>
                <w:iCs w:val="0"/>
                <w:color w:val="000000"/>
                <w:kern w:val="0"/>
                <w:sz w:val="22"/>
                <w:szCs w:val="22"/>
                <w:highlight w:val="none"/>
                <w:vertAlign w:val="baseline"/>
                <w:lang w:val="en-US" w:eastAsia="zh-CN" w:bidi="ar-SA"/>
              </w:rPr>
              <w:t>，</w:t>
            </w:r>
            <w:r>
              <w:rPr>
                <w:rFonts w:hint="default" w:ascii="宋体" w:hAnsi="宋体" w:eastAsia="宋体" w:cs="宋体"/>
                <w:b w:val="0"/>
                <w:bCs w:val="0"/>
                <w:i w:val="0"/>
                <w:iCs w:val="0"/>
                <w:color w:val="000000"/>
                <w:kern w:val="0"/>
                <w:sz w:val="22"/>
                <w:szCs w:val="22"/>
                <w:highlight w:val="none"/>
                <w:vertAlign w:val="baseline"/>
                <w:lang w:val="en-US" w:eastAsia="zh-CN" w:bidi="ar-SA"/>
              </w:rPr>
              <w:t>DN150;</w:t>
            </w:r>
            <w:r>
              <w:rPr>
                <w:rFonts w:hint="eastAsia" w:ascii="宋体" w:hAnsi="宋体" w:eastAsia="宋体" w:cs="宋体"/>
                <w:b w:val="0"/>
                <w:bCs w:val="0"/>
                <w:i w:val="0"/>
                <w:iCs w:val="0"/>
                <w:color w:val="000000"/>
                <w:kern w:val="0"/>
                <w:sz w:val="22"/>
                <w:szCs w:val="22"/>
                <w:highlight w:val="none"/>
                <w:vertAlign w:val="baseline"/>
                <w:lang w:val="en-US" w:eastAsia="zh-CN" w:bidi="ar-SA"/>
              </w:rPr>
              <w:t>法兰</w:t>
            </w:r>
            <w:r>
              <w:rPr>
                <w:rFonts w:hint="default" w:ascii="宋体" w:hAnsi="宋体" w:eastAsia="宋体" w:cs="宋体"/>
                <w:b w:val="0"/>
                <w:bCs w:val="0"/>
                <w:i w:val="0"/>
                <w:iCs w:val="0"/>
                <w:color w:val="000000"/>
                <w:kern w:val="0"/>
                <w:sz w:val="22"/>
                <w:szCs w:val="22"/>
                <w:highlight w:val="none"/>
                <w:vertAlign w:val="baseline"/>
                <w:lang w:val="en-US" w:eastAsia="zh-CN" w:bidi="ar-SA"/>
              </w:rPr>
              <w:t>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3</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cs="宋体"/>
                <w:i w:val="0"/>
                <w:iCs w:val="0"/>
                <w:color w:val="000000"/>
                <w:kern w:val="0"/>
                <w:sz w:val="22"/>
                <w:szCs w:val="22"/>
                <w:u w:val="none"/>
                <w:lang w:val="en-US" w:eastAsia="zh-CN"/>
              </w:rPr>
            </w:pPr>
            <w:r>
              <w:rPr>
                <w:rFonts w:hint="default" w:ascii="宋体" w:hAnsi="宋体" w:cs="宋体"/>
                <w:i w:val="0"/>
                <w:iCs w:val="0"/>
                <w:color w:val="000000"/>
                <w:kern w:val="0"/>
                <w:sz w:val="22"/>
                <w:szCs w:val="22"/>
                <w:u w:val="none"/>
                <w:lang w:val="en-US" w:eastAsia="zh-CN"/>
              </w:rPr>
              <w:t>10</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智能冷水表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冷水表，</w:t>
            </w:r>
            <w:r>
              <w:rPr>
                <w:rFonts w:hint="default" w:ascii="宋体" w:hAnsi="宋体" w:eastAsia="宋体" w:cs="宋体"/>
                <w:i w:val="0"/>
                <w:iCs w:val="0"/>
                <w:color w:val="000000"/>
                <w:kern w:val="0"/>
                <w:sz w:val="22"/>
                <w:szCs w:val="22"/>
                <w:u w:val="none"/>
                <w:lang w:val="en-US" w:eastAsia="zh-CN"/>
              </w:rPr>
              <w:t>DN200</w:t>
            </w:r>
            <w:r>
              <w:rPr>
                <w:rFonts w:hint="default" w:ascii="宋体" w:hAnsi="宋体" w:eastAsia="宋体" w:cs="宋体"/>
                <w:b w:val="0"/>
                <w:bCs w:val="0"/>
                <w:i w:val="0"/>
                <w:iCs w:val="0"/>
                <w:color w:val="000000"/>
                <w:kern w:val="0"/>
                <w:sz w:val="22"/>
                <w:szCs w:val="22"/>
                <w:highlight w:val="none"/>
                <w:vertAlign w:val="baseline"/>
                <w:lang w:val="en-US" w:eastAsia="zh-CN" w:bidi="ar-SA"/>
              </w:rPr>
              <w:t>;</w:t>
            </w:r>
            <w:r>
              <w:rPr>
                <w:rFonts w:hint="eastAsia" w:ascii="宋体" w:hAnsi="宋体" w:eastAsia="宋体" w:cs="宋体"/>
                <w:b w:val="0"/>
                <w:bCs w:val="0"/>
                <w:i w:val="0"/>
                <w:iCs w:val="0"/>
                <w:color w:val="000000"/>
                <w:kern w:val="0"/>
                <w:sz w:val="22"/>
                <w:szCs w:val="22"/>
                <w:highlight w:val="none"/>
                <w:vertAlign w:val="baseline"/>
                <w:lang w:val="en-US" w:eastAsia="zh-CN" w:bidi="ar-SA"/>
              </w:rPr>
              <w:t>法兰</w:t>
            </w:r>
            <w:r>
              <w:rPr>
                <w:rFonts w:hint="default" w:ascii="宋体" w:hAnsi="宋体" w:eastAsia="宋体" w:cs="宋体"/>
                <w:b w:val="0"/>
                <w:bCs w:val="0"/>
                <w:i w:val="0"/>
                <w:iCs w:val="0"/>
                <w:color w:val="000000"/>
                <w:kern w:val="0"/>
                <w:sz w:val="22"/>
                <w:szCs w:val="22"/>
                <w:highlight w:val="none"/>
                <w:vertAlign w:val="baseline"/>
                <w:lang w:val="en-US" w:eastAsia="zh-CN" w:bidi="ar-SA"/>
              </w:rPr>
              <w:t>安装;RS485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r>
              <w:rPr>
                <w:rFonts w:hint="default" w:ascii="宋体" w:hAnsi="宋体" w:eastAsia="宋体" w:cs="宋体"/>
                <w:i w:val="0"/>
                <w:iCs w:val="0"/>
                <w:color w:val="000000"/>
                <w:kern w:val="0"/>
                <w:sz w:val="22"/>
                <w:szCs w:val="22"/>
                <w:u w:val="none"/>
                <w:lang w:val="en-US" w:eastAsia="zh-CN"/>
              </w:rPr>
              <w:t>1</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法兰</w:t>
            </w:r>
          </w:p>
        </w:tc>
        <w:tc>
          <w:tcPr>
            <w:tcW w:w="5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DN</w:t>
            </w:r>
            <w:r>
              <w:rPr>
                <w:rFonts w:hint="default" w:ascii="宋体" w:hAnsi="宋体" w:eastAsia="宋体" w:cs="宋体"/>
                <w:i w:val="0"/>
                <w:iCs w:val="0"/>
                <w:color w:val="000000"/>
                <w:kern w:val="0"/>
                <w:sz w:val="22"/>
                <w:szCs w:val="22"/>
                <w:u w:val="none"/>
                <w:lang w:val="en-US" w:eastAsia="zh-CN"/>
              </w:rPr>
              <w:t>25</w:t>
            </w:r>
            <w:r>
              <w:rPr>
                <w:rFonts w:hint="eastAsia" w:ascii="宋体" w:hAnsi="宋体" w:eastAsia="宋体" w:cs="宋体"/>
                <w:i w:val="0"/>
                <w:iCs w:val="0"/>
                <w:color w:val="000000"/>
                <w:kern w:val="0"/>
                <w:sz w:val="22"/>
                <w:szCs w:val="22"/>
                <w:u w:val="none"/>
                <w:lang w:val="en-US" w:eastAsia="zh-CN"/>
              </w:rPr>
              <w:t>~DN</w:t>
            </w:r>
            <w:r>
              <w:rPr>
                <w:rFonts w:hint="default" w:ascii="宋体" w:hAnsi="宋体" w:eastAsia="宋体" w:cs="宋体"/>
                <w:i w:val="0"/>
                <w:iCs w:val="0"/>
                <w:color w:val="000000"/>
                <w:kern w:val="0"/>
                <w:sz w:val="22"/>
                <w:szCs w:val="22"/>
                <w:u w:val="none"/>
                <w:lang w:val="en-US" w:eastAsia="zh-CN"/>
              </w:rPr>
              <w:t>200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default" w:ascii="宋体" w:hAnsi="宋体" w:eastAsia="宋体" w:cs="宋体"/>
                <w:i w:val="0"/>
                <w:iCs w:val="0"/>
                <w:color w:val="000000"/>
                <w:kern w:val="0"/>
                <w:sz w:val="22"/>
                <w:szCs w:val="22"/>
                <w:u w:val="none"/>
                <w:lang w:val="en-US" w:eastAsia="zh-CN"/>
              </w:rPr>
              <w:t>200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r>
              <w:rPr>
                <w:rFonts w:hint="default" w:ascii="宋体" w:hAnsi="宋体" w:eastAsia="宋体" w:cs="宋体"/>
                <w:i w:val="0"/>
                <w:iCs w:val="0"/>
                <w:color w:val="000000"/>
                <w:kern w:val="0"/>
                <w:sz w:val="22"/>
                <w:szCs w:val="22"/>
                <w:u w:val="none"/>
                <w:lang w:val="en-US" w:eastAsia="zh-CN"/>
              </w:rPr>
              <w:t>2</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开关电源</w:t>
            </w:r>
          </w:p>
        </w:tc>
        <w:tc>
          <w:tcPr>
            <w:tcW w:w="5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开关电源;导轨式;120W;12V DC;</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r>
              <w:rPr>
                <w:rFonts w:hint="default" w:ascii="宋体" w:hAnsi="宋体" w:eastAsia="宋体" w:cs="宋体"/>
                <w:i w:val="0"/>
                <w:iCs w:val="0"/>
                <w:color w:val="000000"/>
                <w:kern w:val="0"/>
                <w:sz w:val="22"/>
                <w:szCs w:val="22"/>
                <w:u w:val="none"/>
                <w:lang w:val="en-US" w:eastAsia="zh-CN"/>
              </w:rPr>
              <w:t>00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eastAsia" w:ascii="宋体" w:hAnsi="宋体" w:eastAsia="宋体" w:cs="宋体"/>
                <w:b/>
                <w:bCs/>
                <w:i w:val="0"/>
                <w:iCs w:val="0"/>
                <w:color w:val="000000"/>
                <w:kern w:val="0"/>
                <w:sz w:val="22"/>
                <w:szCs w:val="22"/>
                <w:u w:val="none"/>
                <w:lang w:val="en-US" w:eastAsia="zh-CN"/>
              </w:rPr>
              <w:t>二</w:t>
            </w:r>
          </w:p>
        </w:tc>
        <w:tc>
          <w:tcPr>
            <w:tcW w:w="1820" w:type="dxa"/>
            <w:tcBorders>
              <w:top w:val="single" w:color="000000" w:sz="4" w:space="0"/>
              <w:left w:val="single" w:color="000000" w:sz="4" w:space="0"/>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eastAsia" w:ascii="宋体" w:hAnsi="宋体" w:eastAsia="宋体" w:cs="宋体"/>
                <w:b/>
                <w:bCs/>
                <w:i w:val="0"/>
                <w:iCs w:val="0"/>
                <w:color w:val="000000"/>
                <w:kern w:val="0"/>
                <w:sz w:val="22"/>
                <w:szCs w:val="22"/>
                <w:u w:val="none"/>
                <w:lang w:val="en-US" w:eastAsia="zh-CN"/>
              </w:rPr>
              <w:t>1#子站</w:t>
            </w:r>
          </w:p>
        </w:tc>
        <w:tc>
          <w:tcPr>
            <w:tcW w:w="5815" w:type="dxa"/>
            <w:tcBorders>
              <w:top w:val="single" w:color="000000" w:sz="4" w:space="0"/>
              <w:left w:val="nil"/>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p>
        </w:tc>
        <w:tc>
          <w:tcPr>
            <w:tcW w:w="783" w:type="dxa"/>
            <w:tcBorders>
              <w:top w:val="single" w:color="000000" w:sz="4" w:space="0"/>
              <w:left w:val="nil"/>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515" w:type="dxa"/>
            <w:tcBorders>
              <w:top w:val="single" w:color="000000" w:sz="4" w:space="0"/>
              <w:left w:val="nil"/>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光纤通讯</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国产优质</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内含</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通讯管理机</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数据采集器;2路网口;8路RS485串口;1路RS232串口;壁挂式安装；</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光纤辅材</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1根光纤两头所需辅材：2个千兆光电转化器、2个8口终端盒、8根ST-ST/单模/3米光纤跳线、8个点光纤熔接、8个ST-ST耦合器</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18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壁挂通讯柜</w:t>
            </w:r>
          </w:p>
        </w:tc>
        <w:tc>
          <w:tcPr>
            <w:tcW w:w="5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尺寸:600（高）*450（宽）*200（深）;厚度:1.5mm（空柜);</w:t>
            </w: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8</w:t>
            </w:r>
          </w:p>
        </w:tc>
        <w:tc>
          <w:tcPr>
            <w:tcW w:w="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0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eastAsia" w:ascii="宋体" w:hAnsi="宋体" w:eastAsia="宋体" w:cs="宋体"/>
                <w:b/>
                <w:bCs/>
                <w:i w:val="0"/>
                <w:iCs w:val="0"/>
                <w:color w:val="000000"/>
                <w:kern w:val="0"/>
                <w:sz w:val="22"/>
                <w:szCs w:val="22"/>
                <w:u w:val="none"/>
                <w:lang w:val="en-US" w:eastAsia="zh-CN"/>
              </w:rPr>
              <w:t>三</w:t>
            </w:r>
          </w:p>
        </w:tc>
        <w:tc>
          <w:tcPr>
            <w:tcW w:w="1820" w:type="dxa"/>
            <w:tcBorders>
              <w:top w:val="single" w:color="000000" w:sz="4" w:space="0"/>
              <w:left w:val="single" w:color="000000" w:sz="4" w:space="0"/>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eastAsia" w:ascii="宋体" w:hAnsi="宋体" w:eastAsia="宋体" w:cs="宋体"/>
                <w:b/>
                <w:bCs/>
                <w:i w:val="0"/>
                <w:iCs w:val="0"/>
                <w:color w:val="000000"/>
                <w:kern w:val="0"/>
                <w:sz w:val="22"/>
                <w:szCs w:val="22"/>
                <w:u w:val="none"/>
                <w:lang w:val="en-US" w:eastAsia="zh-CN"/>
              </w:rPr>
              <w:t>中心站</w:t>
            </w:r>
          </w:p>
        </w:tc>
        <w:tc>
          <w:tcPr>
            <w:tcW w:w="5815" w:type="dxa"/>
            <w:tcBorders>
              <w:top w:val="single" w:color="000000" w:sz="4" w:space="0"/>
              <w:left w:val="nil"/>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p>
        </w:tc>
        <w:tc>
          <w:tcPr>
            <w:tcW w:w="783" w:type="dxa"/>
            <w:tcBorders>
              <w:top w:val="single" w:color="000000" w:sz="4" w:space="0"/>
              <w:left w:val="nil"/>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515" w:type="dxa"/>
            <w:tcBorders>
              <w:top w:val="single" w:color="000000" w:sz="4" w:space="0"/>
              <w:left w:val="nil"/>
              <w:bottom w:val="single" w:color="000000" w:sz="4" w:space="0"/>
              <w:right w:val="nil"/>
            </w:tcBorders>
            <w:shd w:val="clear" w:color="auto" w:fill="33CCCC"/>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光纤通讯</w:t>
            </w:r>
          </w:p>
        </w:tc>
        <w:tc>
          <w:tcPr>
            <w:tcW w:w="5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国产优质</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60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内含</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通讯管理机</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数据采集器;2路网口;8路RS485串口;1路RS232串口;壁挂式安装；</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交换机（24口）</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企业级交换机;24口千兆;三层网管型;</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18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壁挂通讯柜</w:t>
            </w:r>
          </w:p>
        </w:tc>
        <w:tc>
          <w:tcPr>
            <w:tcW w:w="5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尺寸:800（高）*600（宽）*200（深）;厚度:1.5mm（空柜);</w:t>
            </w: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eastAsia" w:ascii="宋体" w:hAnsi="宋体" w:eastAsia="宋体" w:cs="宋体"/>
                <w:b/>
                <w:bCs/>
                <w:i w:val="0"/>
                <w:iCs w:val="0"/>
                <w:color w:val="000000"/>
                <w:kern w:val="0"/>
                <w:sz w:val="22"/>
                <w:szCs w:val="22"/>
                <w:u w:val="none"/>
                <w:lang w:val="en-US" w:eastAsia="zh-CN"/>
              </w:rPr>
              <w:t>四</w:t>
            </w:r>
          </w:p>
        </w:tc>
        <w:tc>
          <w:tcPr>
            <w:tcW w:w="7635" w:type="dxa"/>
            <w:gridSpan w:val="2"/>
            <w:tcBorders>
              <w:top w:val="single" w:color="000000" w:sz="4" w:space="0"/>
              <w:left w:val="single" w:color="000000" w:sz="4" w:space="0"/>
              <w:bottom w:val="single" w:color="000000" w:sz="4" w:space="0"/>
              <w:right w:val="nil"/>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b/>
                <w:bCs/>
                <w:i w:val="0"/>
                <w:iCs w:val="0"/>
                <w:color w:val="000000"/>
                <w:kern w:val="0"/>
                <w:sz w:val="22"/>
                <w:szCs w:val="22"/>
                <w:u w:val="none"/>
                <w:lang w:val="en-US" w:eastAsia="zh-CN"/>
              </w:rPr>
            </w:pPr>
            <w:r>
              <w:rPr>
                <w:rFonts w:hint="eastAsia" w:ascii="宋体" w:hAnsi="宋体" w:eastAsia="宋体" w:cs="宋体"/>
                <w:b/>
                <w:bCs/>
                <w:i w:val="0"/>
                <w:iCs w:val="0"/>
                <w:color w:val="000000"/>
                <w:kern w:val="0"/>
                <w:sz w:val="22"/>
                <w:szCs w:val="22"/>
                <w:u w:val="none"/>
                <w:lang w:val="en-US" w:eastAsia="zh-CN"/>
              </w:rPr>
              <w:t>计算机监控系统</w:t>
            </w:r>
          </w:p>
        </w:tc>
        <w:tc>
          <w:tcPr>
            <w:tcW w:w="783" w:type="dxa"/>
            <w:tcBorders>
              <w:top w:val="single" w:color="000000" w:sz="4" w:space="0"/>
              <w:left w:val="nil"/>
              <w:bottom w:val="single" w:color="000000" w:sz="4" w:space="0"/>
              <w:right w:val="nil"/>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515" w:type="dxa"/>
            <w:tcBorders>
              <w:top w:val="single" w:color="000000" w:sz="4" w:space="0"/>
              <w:left w:val="nil"/>
              <w:bottom w:val="single" w:color="000000" w:sz="4" w:space="0"/>
              <w:right w:val="nil"/>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6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1</w:t>
            </w:r>
          </w:p>
        </w:tc>
        <w:tc>
          <w:tcPr>
            <w:tcW w:w="18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能源管理基础软件模块</w:t>
            </w:r>
          </w:p>
        </w:tc>
        <w:tc>
          <w:tcPr>
            <w:tcW w:w="5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7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2</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机架式服务器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2*8核CPU、64G内存、硬盘可用容量≥2T、RAID1</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3</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机架式服务器</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2*8核CPU、64G内存、硬盘可用容量≥4T、RAID10</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4</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标准平台部署客户机</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1台系统操作客户机cup不低于10代i5 内存不小于8G；</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5</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服务器机柜</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尺寸:600（宽）*1000（深）*2055（高）;(42U);前后单开网孔门;</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6</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UPS成套电源</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在线式;10KS;最大功率8000w;后备1h;</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7</w:t>
            </w:r>
          </w:p>
        </w:tc>
        <w:tc>
          <w:tcPr>
            <w:tcW w:w="1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cs="宋体"/>
                <w:i w:val="0"/>
                <w:iCs w:val="0"/>
                <w:color w:val="000000"/>
                <w:kern w:val="0"/>
                <w:sz w:val="22"/>
                <w:szCs w:val="22"/>
                <w:u w:val="none"/>
                <w:lang w:val="en-US" w:eastAsia="zh-CN"/>
              </w:rPr>
              <w:t>大</w:t>
            </w:r>
            <w:r>
              <w:rPr>
                <w:rFonts w:hint="eastAsia" w:ascii="宋体" w:hAnsi="宋体" w:eastAsia="宋体" w:cs="宋体"/>
                <w:i w:val="0"/>
                <w:iCs w:val="0"/>
                <w:color w:val="000000"/>
                <w:kern w:val="0"/>
                <w:sz w:val="22"/>
                <w:szCs w:val="22"/>
                <w:u w:val="none"/>
                <w:lang w:val="en-US" w:eastAsia="zh-CN"/>
              </w:rPr>
              <w:t>屏展示</w:t>
            </w:r>
          </w:p>
        </w:tc>
        <w:tc>
          <w:tcPr>
            <w:tcW w:w="58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55寸;3.5mm拼缝;前维护壁挂支架;4路输入;承重墙安;HDMI线:</w:t>
            </w:r>
            <w:r>
              <w:rPr>
                <w:rFonts w:hint="eastAsia" w:ascii="宋体" w:hAnsi="宋体" w:cs="宋体"/>
                <w:i w:val="0"/>
                <w:iCs w:val="0"/>
                <w:color w:val="000000"/>
                <w:kern w:val="0"/>
                <w:sz w:val="22"/>
                <w:szCs w:val="22"/>
                <w:u w:val="none"/>
                <w:lang w:val="en-US" w:eastAsia="zh-CN"/>
              </w:rPr>
              <w:t>1</w:t>
            </w:r>
            <w:r>
              <w:rPr>
                <w:rFonts w:hint="eastAsia" w:ascii="宋体" w:hAnsi="宋体" w:eastAsia="宋体" w:cs="宋体"/>
                <w:i w:val="0"/>
                <w:iCs w:val="0"/>
                <w:color w:val="000000"/>
                <w:kern w:val="0"/>
                <w:sz w:val="22"/>
                <w:szCs w:val="22"/>
                <w:u w:val="none"/>
                <w:lang w:val="en-US" w:eastAsia="zh-CN"/>
              </w:rPr>
              <w:t>根15m ;</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五</w:t>
            </w:r>
          </w:p>
        </w:tc>
        <w:tc>
          <w:tcPr>
            <w:tcW w:w="1820" w:type="dxa"/>
            <w:tcBorders>
              <w:top w:val="single" w:color="000000" w:sz="4" w:space="0"/>
              <w:left w:val="single" w:color="000000" w:sz="4" w:space="0"/>
              <w:bottom w:val="single" w:color="000000" w:sz="4" w:space="0"/>
              <w:right w:val="nil"/>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其它</w:t>
            </w:r>
          </w:p>
        </w:tc>
        <w:tc>
          <w:tcPr>
            <w:tcW w:w="5815" w:type="dxa"/>
            <w:tcBorders>
              <w:top w:val="single" w:color="000000" w:sz="4" w:space="0"/>
              <w:left w:val="nil"/>
              <w:bottom w:val="single" w:color="000000" w:sz="4" w:space="0"/>
              <w:right w:val="nil"/>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783" w:type="dxa"/>
            <w:tcBorders>
              <w:top w:val="single" w:color="000000" w:sz="4" w:space="0"/>
              <w:left w:val="nil"/>
              <w:bottom w:val="single" w:color="000000" w:sz="4" w:space="0"/>
              <w:right w:val="nil"/>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515" w:type="dxa"/>
            <w:tcBorders>
              <w:top w:val="single" w:color="000000" w:sz="4" w:space="0"/>
              <w:left w:val="nil"/>
              <w:bottom w:val="single" w:color="000000" w:sz="4" w:space="0"/>
              <w:right w:val="nil"/>
            </w:tcBorders>
            <w:shd w:val="clear" w:color="auto" w:fill="33CCCC"/>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调试费用</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工程调试费</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施工费用</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工程调试费</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3</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电表对接</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w:t>
            </w:r>
            <w:r>
              <w:rPr>
                <w:rFonts w:hint="eastAsia" w:ascii="宋体" w:hAnsi="宋体" w:cs="宋体"/>
                <w:i w:val="0"/>
                <w:iCs w:val="0"/>
                <w:color w:val="000000"/>
                <w:kern w:val="0"/>
                <w:sz w:val="22"/>
                <w:szCs w:val="22"/>
                <w:u w:val="none"/>
                <w:lang w:val="en-US" w:eastAsia="zh-CN"/>
              </w:rPr>
              <w:t>52</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4</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电源线</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BVR 1.5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6000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5</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电源线</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BVR 2.5</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2000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6</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通讯线</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RVVSP 2*1.0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4000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7</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通讯线</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RVVSP 4*1.0</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2000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8</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网线</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六类网线、屏蔽</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1500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9</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光纤</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4芯、单模、室外</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1500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10</w:t>
            </w:r>
          </w:p>
        </w:tc>
        <w:tc>
          <w:tcPr>
            <w:tcW w:w="18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辅材及其他</w:t>
            </w:r>
          </w:p>
        </w:tc>
        <w:tc>
          <w:tcPr>
            <w:tcW w:w="5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其他辅材</w:t>
            </w:r>
          </w:p>
        </w:tc>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leftChars="0" w:right="0" w:firstLine="0" w:firstLineChars="0"/>
              <w:jc w:val="both"/>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项</w:t>
            </w:r>
          </w:p>
        </w:tc>
      </w:tr>
    </w:tbl>
    <w:p>
      <w:pPr>
        <w:rPr>
          <w:rFonts w:hint="default"/>
          <w:lang w:val="en-US"/>
        </w:rPr>
      </w:pPr>
    </w:p>
    <w:p>
      <w:pPr>
        <w:pStyle w:val="2"/>
        <w:numPr>
          <w:ilvl w:val="0"/>
          <w:numId w:val="0"/>
        </w:numPr>
        <w:bidi w:val="0"/>
        <w:ind w:leftChars="0"/>
        <w:rPr>
          <w:rFonts w:hint="default" w:ascii="宋体" w:hAnsi="宋体" w:eastAsia="宋体" w:cs="宋体"/>
          <w:b/>
          <w:bCs/>
          <w:spacing w:val="0"/>
          <w:w w:val="100"/>
          <w:lang w:val="en-US" w:eastAsia="zh-CN"/>
        </w:rPr>
      </w:pPr>
      <w:r>
        <w:rPr>
          <w:rFonts w:hint="eastAsia" w:ascii="宋体" w:hAnsi="宋体" w:eastAsia="宋体" w:cs="宋体"/>
          <w:b/>
          <w:bCs/>
          <w:spacing w:val="0"/>
          <w:w w:val="100"/>
          <w:lang w:val="en-US" w:eastAsia="zh-CN"/>
        </w:rPr>
        <w:t>四、其他要求</w:t>
      </w:r>
      <w:r>
        <w:rPr>
          <w:rFonts w:hint="eastAsia" w:eastAsia="宋体" w:cs="宋体"/>
          <w:sz w:val="24"/>
          <w:szCs w:val="24"/>
          <w:lang w:val="en-US" w:eastAsia="zh-CN"/>
        </w:rPr>
        <w:t>（下述内容中提到需要提供的材料，如未注明，均无需在本次调研中提供）</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总体部署要求</w:t>
      </w:r>
    </w:p>
    <w:p>
      <w:pPr>
        <w:numPr>
          <w:ilvl w:val="0"/>
          <w:numId w:val="7"/>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针对本项目的采购内容，可由供应商在满足需求文件的技术要求基础上进行调整，并可根据实际情况对上述参数性能进行相关偏离，</w:t>
      </w:r>
      <w:r>
        <w:rPr>
          <w:rFonts w:hint="eastAsia" w:ascii="Times New Roman" w:hAnsi="Times New Roman"/>
          <w:lang w:val="en-US" w:eastAsia="zh-CN"/>
        </w:rPr>
        <w:t>本次为调研，最终需求以招标采购时为准。</w:t>
      </w:r>
    </w:p>
    <w:p>
      <w:pPr>
        <w:numPr>
          <w:ilvl w:val="0"/>
          <w:numId w:val="7"/>
        </w:numPr>
        <w:bidi w:val="0"/>
        <w:spacing w:line="360" w:lineRule="auto"/>
        <w:ind w:left="425" w:leftChars="0" w:hanging="425" w:firstLineChars="0"/>
        <w:rPr>
          <w:rFonts w:hint="eastAsia" w:ascii="Times New Roman" w:hAnsi="Times New Roman"/>
          <w:lang w:eastAsia="zh-CN"/>
        </w:rPr>
      </w:pPr>
    </w:p>
    <w:p>
      <w:pPr>
        <w:numPr>
          <w:ilvl w:val="0"/>
          <w:numId w:val="7"/>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供应商应采用对医院业务影响较小的先进的设备安装和调试技术，并应具有停电、停水、设备安装等应急预案等。</w:t>
      </w:r>
    </w:p>
    <w:p>
      <w:pPr>
        <w:numPr>
          <w:ilvl w:val="0"/>
          <w:numId w:val="7"/>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按院方要求配置现场人员。应提供一名项目经理，项目经理应具有本科及以上学历。</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硬件部署要求</w:t>
      </w:r>
    </w:p>
    <w:p>
      <w:pPr>
        <w:numPr>
          <w:ilvl w:val="0"/>
          <w:numId w:val="8"/>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供应商需提供现场硬件安装、线缆敷设以及整个项目硬件安装进度计划。</w:t>
      </w:r>
    </w:p>
    <w:p>
      <w:pPr>
        <w:numPr>
          <w:ilvl w:val="0"/>
          <w:numId w:val="8"/>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成交供应商负责项目的所有硬件安装部署及设备调试工作。</w:t>
      </w:r>
    </w:p>
    <w:p>
      <w:pPr>
        <w:numPr>
          <w:ilvl w:val="0"/>
          <w:numId w:val="8"/>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项目实施过程中，在现场所产生的所有措施费等均由成交供应商承担。</w:t>
      </w:r>
    </w:p>
    <w:p>
      <w:pPr>
        <w:numPr>
          <w:ilvl w:val="0"/>
          <w:numId w:val="8"/>
        </w:numPr>
        <w:bidi w:val="0"/>
        <w:spacing w:line="360" w:lineRule="auto"/>
        <w:ind w:left="425" w:leftChars="0" w:hanging="425" w:firstLineChars="0"/>
        <w:rPr>
          <w:rFonts w:hint="default" w:ascii="Times New Roman" w:hAnsi="Times New Roman"/>
          <w:lang w:val="en-US" w:eastAsia="zh-CN"/>
        </w:rPr>
      </w:pPr>
      <w:r>
        <w:rPr>
          <w:rFonts w:hint="eastAsia" w:ascii="Times New Roman" w:hAnsi="Times New Roman"/>
          <w:lang w:eastAsia="zh-CN"/>
        </w:rPr>
        <w:t>成交供应商在项目实施过程中按照项目实施进度提供所需文档资料。</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软件部署要求</w:t>
      </w:r>
    </w:p>
    <w:p>
      <w:pPr>
        <w:numPr>
          <w:ilvl w:val="0"/>
          <w:numId w:val="9"/>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供应商需提供软件实施部署规划及项目进度计划。</w:t>
      </w:r>
    </w:p>
    <w:p>
      <w:pPr>
        <w:numPr>
          <w:ilvl w:val="0"/>
          <w:numId w:val="9"/>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供应商需明确软件实施交付项目负责人，并合理分配各阶段人力安排。</w:t>
      </w:r>
    </w:p>
    <w:p>
      <w:pPr>
        <w:numPr>
          <w:ilvl w:val="0"/>
          <w:numId w:val="9"/>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成交供应商负责所有软件系统的安装部署及调试工作。</w:t>
      </w:r>
    </w:p>
    <w:p>
      <w:pPr>
        <w:numPr>
          <w:ilvl w:val="0"/>
          <w:numId w:val="9"/>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成交供应商负责指导医院完成对医院基础数据的收集、整理。</w:t>
      </w:r>
    </w:p>
    <w:p>
      <w:pPr>
        <w:numPr>
          <w:ilvl w:val="0"/>
          <w:numId w:val="9"/>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项目实施过程中，成交供应商负责按照系统对接要求完成系统对接的开发工作，由此产生的费用及第三方费用由成交供应商承担。</w:t>
      </w:r>
    </w:p>
    <w:p>
      <w:pPr>
        <w:numPr>
          <w:ilvl w:val="0"/>
          <w:numId w:val="9"/>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成交供应商负责所有系统的配置工作。</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调试要求</w:t>
      </w:r>
    </w:p>
    <w:p>
      <w:pPr>
        <w:numPr>
          <w:ilvl w:val="0"/>
          <w:numId w:val="10"/>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供应商应当出具完整详细的项目调试计划；</w:t>
      </w:r>
    </w:p>
    <w:p>
      <w:pPr>
        <w:numPr>
          <w:ilvl w:val="0"/>
          <w:numId w:val="10"/>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供应商应当根据调试计划合理分配每个阶段调试人力安排。</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培训要求</w:t>
      </w:r>
    </w:p>
    <w:p>
      <w:pPr>
        <w:numPr>
          <w:ilvl w:val="0"/>
          <w:numId w:val="11"/>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供应商须提供书面承诺培训服务。</w:t>
      </w:r>
    </w:p>
    <w:p>
      <w:pPr>
        <w:numPr>
          <w:ilvl w:val="0"/>
          <w:numId w:val="11"/>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供应商应针对招标人提出详细的培训计划，计划包括培训项目、人数、资料等详细内容，并结合工作计划任务书，按照实施进度，对关键用户和最终用户进行培训。培训可以采用集中培训、现场培训、专业培训等方式，培训资料由供应商提供，招标方给予积极配合。</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验收要求</w:t>
      </w:r>
    </w:p>
    <w:p>
      <w:pPr>
        <w:numPr>
          <w:ilvl w:val="0"/>
          <w:numId w:val="12"/>
        </w:numPr>
        <w:bidi w:val="0"/>
        <w:spacing w:line="360" w:lineRule="auto"/>
        <w:ind w:left="425" w:leftChars="0" w:hanging="425" w:firstLineChars="0"/>
        <w:rPr>
          <w:rFonts w:hint="eastAsia" w:ascii="Times New Roman" w:hAnsi="Times New Roman"/>
          <w:lang w:eastAsia="zh-CN"/>
        </w:rPr>
      </w:pPr>
      <w:r>
        <w:rPr>
          <w:rFonts w:hint="eastAsia" w:ascii="Times New Roman" w:hAnsi="Times New Roman"/>
          <w:lang w:eastAsia="zh-CN"/>
        </w:rPr>
        <w:t>成交供应商须协助医院完成关于医院后勤支撑系统有关的验收。供应商需提供系统结构图，并表述整体系统架构及网络相关信息。工程安装、实施必须符合需求文件所列的标准与规范的要求，并达到相关项目的国家施工规范标准要求。</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维保服务要求</w:t>
      </w:r>
    </w:p>
    <w:p>
      <w:pPr>
        <w:numPr>
          <w:ilvl w:val="0"/>
          <w:numId w:val="13"/>
        </w:numPr>
        <w:bidi w:val="0"/>
        <w:spacing w:line="360" w:lineRule="auto"/>
        <w:ind w:left="425" w:leftChars="0" w:hanging="425" w:firstLineChars="0"/>
        <w:rPr>
          <w:rFonts w:hint="eastAsia" w:ascii="Times New Roman" w:hAnsi="Times New Roman"/>
          <w:lang w:val="en-US" w:eastAsia="zh-CN"/>
        </w:rPr>
      </w:pPr>
      <w:r>
        <w:rPr>
          <w:rFonts w:hint="eastAsia" w:ascii="Times New Roman" w:hAnsi="Times New Roman"/>
          <w:lang w:eastAsia="zh-CN"/>
        </w:rPr>
        <w:t>保修期内维保服务要求，供应商须提供书面承诺。</w:t>
      </w:r>
    </w:p>
    <w:p>
      <w:pPr>
        <w:pStyle w:val="5"/>
        <w:numPr>
          <w:ilvl w:val="2"/>
          <w:numId w:val="6"/>
        </w:numPr>
        <w:bidi w:val="0"/>
        <w:spacing w:line="360" w:lineRule="auto"/>
        <w:ind w:left="0" w:leftChars="0" w:firstLine="402" w:firstLineChars="0"/>
        <w:rPr>
          <w:rFonts w:hint="eastAsia" w:ascii="宋体" w:hAnsi="宋体" w:eastAsia="宋体" w:cs="宋体"/>
          <w:sz w:val="24"/>
          <w:szCs w:val="24"/>
          <w:lang w:val="en-US" w:eastAsia="zh-CN"/>
        </w:rPr>
      </w:pPr>
      <w:r>
        <w:rPr>
          <w:rFonts w:hint="eastAsia" w:eastAsia="宋体" w:cs="宋体"/>
          <w:sz w:val="24"/>
          <w:szCs w:val="24"/>
          <w:lang w:val="en-US" w:eastAsia="zh-CN"/>
        </w:rPr>
        <w:t>报价要求（需在调研时提供）</w:t>
      </w:r>
    </w:p>
    <w:p>
      <w:pPr>
        <w:numPr>
          <w:ilvl w:val="0"/>
          <w:numId w:val="14"/>
        </w:numPr>
        <w:bidi w:val="0"/>
        <w:spacing w:line="360" w:lineRule="auto"/>
        <w:ind w:left="425" w:leftChars="0" w:hanging="425" w:firstLineChars="0"/>
        <w:rPr>
          <w:rFonts w:hint="default" w:ascii="宋体" w:hAnsi="宋体" w:eastAsia="宋体" w:cs="宋体"/>
          <w:spacing w:val="0"/>
          <w:sz w:val="22"/>
          <w:szCs w:val="22"/>
          <w:lang w:val="en-US" w:eastAsia="zh-CN"/>
        </w:rPr>
      </w:pPr>
      <w:r>
        <w:rPr>
          <w:rFonts w:hint="eastAsia" w:ascii="Times New Roman" w:hAnsi="Times New Roman"/>
          <w:lang w:eastAsia="zh-CN"/>
        </w:rPr>
        <w:t>供应商报价内容必须报全，不得漏项。项目总价中应包括完成本项目可能发生的所有费用，包括各种工作经费（软件开发费、调查费、处理费等）、成果验收费、售后服务费用、税金，以及食宿费用及差旅费等。采购文件未列明，而供应商认为其他必需的费用也需列入报价。在合同实施时，采购方将不予支付承建方没有填列的项目费用，并认为此项目的费用已包括在合同价格中。</w:t>
      </w:r>
    </w:p>
    <w:p>
      <w:pPr>
        <w:rPr>
          <w:rFonts w:hint="default"/>
          <w:lang w:val="en-US"/>
        </w:rPr>
      </w:pPr>
    </w:p>
    <w:p>
      <w:pPr>
        <w:rPr>
          <w:rFonts w:hint="default"/>
          <w:lang w:val="en-US"/>
        </w:rPr>
      </w:pPr>
    </w:p>
    <w:p>
      <w:pPr>
        <w:rPr>
          <w:ins w:id="0" w:author="黄秉勋" w:date="2024-05-20T08:45:32Z"/>
          <w:rFonts w:hint="eastAsia"/>
          <w:lang w:val="en-US" w:eastAsia="zh-CN"/>
        </w:rPr>
      </w:pPr>
      <w:ins w:id="1" w:author="黄秉勋" w:date="2024-05-20T08:45:32Z">
        <w:bookmarkStart w:id="12" w:name="_bookmark11"/>
        <w:bookmarkEnd w:id="12"/>
        <w:r>
          <w:rPr>
            <w:rFonts w:hint="eastAsia"/>
            <w:lang w:val="en-US" w:eastAsia="zh-CN"/>
          </w:rPr>
          <w:br w:type="page"/>
        </w:r>
      </w:ins>
    </w:p>
    <w:p>
      <w:pPr>
        <w:pStyle w:val="2"/>
        <w:numPr>
          <w:ilvl w:val="0"/>
          <w:numId w:val="0"/>
        </w:numPr>
        <w:bidi w:val="0"/>
        <w:ind w:leftChars="0"/>
        <w:rPr>
          <w:rFonts w:hint="eastAsia"/>
          <w:lang w:val="en-US" w:eastAsia="zh-CN"/>
        </w:rPr>
      </w:pPr>
      <w:r>
        <w:rPr>
          <w:rFonts w:hint="eastAsia"/>
          <w:lang w:val="en-US" w:eastAsia="zh-CN"/>
        </w:rPr>
        <w:t>附件</w:t>
      </w:r>
    </w:p>
    <w:p>
      <w:pPr>
        <w:pStyle w:val="13"/>
        <w:keepNext w:val="0"/>
        <w:keepLines w:val="0"/>
        <w:pageBreakBefore w:val="0"/>
        <w:widowControl w:val="0"/>
        <w:kinsoku/>
        <w:wordWrap/>
        <w:overflowPunct/>
        <w:topLinePunct w:val="0"/>
        <w:autoSpaceDE/>
        <w:autoSpaceDN/>
        <w:bidi w:val="0"/>
        <w:adjustRightInd/>
        <w:snapToGrid/>
        <w:spacing w:line="360" w:lineRule="auto"/>
        <w:ind w:left="220" w:leftChars="0" w:right="0"/>
        <w:jc w:val="left"/>
        <w:textAlignment w:val="auto"/>
        <w:rPr>
          <w:rFonts w:hint="eastAsia" w:ascii="宋体" w:hAnsi="宋体" w:eastAsia="宋体" w:cs="宋体"/>
          <w:b w:val="0"/>
          <w:bCs w:val="0"/>
          <w:spacing w:val="0"/>
          <w:w w:val="100"/>
          <w:lang w:val="en-US" w:eastAsia="zh-CN"/>
        </w:rPr>
      </w:pPr>
      <w:bookmarkStart w:id="13" w:name="_bookmark12"/>
      <w:bookmarkEnd w:id="13"/>
      <w:bookmarkStart w:id="14" w:name="_bookmark13"/>
      <w:bookmarkEnd w:id="14"/>
      <w:r>
        <w:rPr>
          <w:rFonts w:hint="eastAsia" w:ascii="宋体" w:hAnsi="宋体" w:eastAsia="宋体" w:cs="宋体"/>
          <w:b w:val="0"/>
          <w:bCs w:val="0"/>
          <w:spacing w:val="0"/>
          <w:w w:val="100"/>
        </w:rPr>
        <w:t>附件</w:t>
      </w:r>
      <w:r>
        <w:rPr>
          <w:rFonts w:hint="eastAsia" w:ascii="宋体" w:hAnsi="宋体" w:eastAsia="宋体" w:cs="宋体"/>
          <w:b w:val="0"/>
          <w:bCs w:val="0"/>
          <w:spacing w:val="0"/>
          <w:w w:val="100"/>
          <w:lang w:val="en-US" w:eastAsia="zh-CN"/>
        </w:rPr>
        <w:t>一</w:t>
      </w:r>
      <w:r>
        <w:rPr>
          <w:rFonts w:hint="eastAsia" w:ascii="宋体" w:hAnsi="宋体" w:eastAsia="宋体" w:cs="宋体"/>
          <w:b w:val="0"/>
          <w:bCs w:val="0"/>
          <w:spacing w:val="0"/>
          <w:w w:val="100"/>
        </w:rPr>
        <w:t>：院区各楼层科室电表信息表</w:t>
      </w:r>
      <w:r>
        <w:rPr>
          <w:rFonts w:hint="eastAsia" w:ascii="宋体" w:hAnsi="宋体" w:eastAsia="宋体" w:cs="宋体"/>
          <w:b w:val="0"/>
          <w:bCs w:val="0"/>
          <w:spacing w:val="0"/>
          <w:w w:val="100"/>
          <w:lang w:eastAsia="zh-CN"/>
        </w:rPr>
        <w:t>（</w:t>
      </w:r>
      <w:r>
        <w:rPr>
          <w:rFonts w:hint="eastAsia" w:ascii="宋体" w:hAnsi="宋体" w:eastAsia="宋体" w:cs="宋体"/>
          <w:b w:val="0"/>
          <w:bCs w:val="0"/>
          <w:spacing w:val="0"/>
          <w:w w:val="100"/>
          <w:lang w:val="en-US" w:eastAsia="zh-CN"/>
        </w:rPr>
        <w:t>根据科室现场或电源变动情况随变）</w:t>
      </w:r>
    </w:p>
    <w:tbl>
      <w:tblPr>
        <w:tblStyle w:val="16"/>
        <w:tblW w:w="9482"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88"/>
        <w:gridCol w:w="2279"/>
        <w:gridCol w:w="4208"/>
        <w:gridCol w:w="8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楼栋</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位置</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名称</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rPr>
              <w:t>电表数量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门诊部空调总箱</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扶梯总</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消防卷帘门（发电）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消防卷帘门（市电）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首层，空调总制</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首层，空调总制</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门诊楼应急电源总箱（市电）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门诊楼应急电源总箱（发电）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双切柜</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双切柜</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双切柜</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双切开关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双切开关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双切开关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门诊楼1、2、3层医疗总箱（市电）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门诊楼1、2、3层医疗总箱（市电）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门诊楼1、2、3层医疗总箱（市电）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门诊楼1、2、3层医疗总箱（市电）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医疗总箱（发电）一二三层</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医疗总箱（发电）一二三层</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医疗总箱（发电）一二三层</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医疗总箱（发电）一二三层</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iCs/>
                <w:color w:val="000000"/>
                <w:sz w:val="22"/>
                <w:szCs w:val="22"/>
                <w:u w:val="none"/>
              </w:rPr>
            </w:pPr>
            <w:r>
              <w:rPr>
                <w:rFonts w:hint="eastAsia" w:ascii="宋体" w:hAnsi="宋体" w:eastAsia="宋体" w:cs="宋体"/>
                <w:i/>
                <w:iCs/>
                <w:color w:val="000000"/>
                <w:kern w:val="0"/>
                <w:sz w:val="22"/>
                <w:szCs w:val="22"/>
                <w:u w:val="none"/>
                <w:lang w:val="en-US" w:eastAsia="zh-CN"/>
              </w:rPr>
              <w:t>M-1AL2  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iCs/>
                <w:color w:val="000000"/>
                <w:sz w:val="22"/>
                <w:szCs w:val="22"/>
                <w:u w:val="none"/>
              </w:rPr>
            </w:pPr>
            <w:r>
              <w:rPr>
                <w:rFonts w:hint="eastAsia" w:ascii="宋体" w:hAnsi="宋体" w:eastAsia="宋体" w:cs="宋体"/>
                <w:i/>
                <w:iCs/>
                <w:color w:val="000000"/>
                <w:kern w:val="0"/>
                <w:sz w:val="22"/>
                <w:szCs w:val="22"/>
                <w:u w:val="none"/>
                <w:lang w:val="en-US" w:eastAsia="zh-CN"/>
              </w:rPr>
              <w:t>M-1AL2  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iCs/>
                <w:color w:val="000000"/>
                <w:sz w:val="22"/>
                <w:szCs w:val="22"/>
                <w:u w:val="none"/>
              </w:rPr>
            </w:pPr>
            <w:r>
              <w:rPr>
                <w:rFonts w:hint="eastAsia" w:ascii="宋体" w:hAnsi="宋体" w:eastAsia="宋体" w:cs="宋体"/>
                <w:i/>
                <w:iCs/>
                <w:color w:val="000000"/>
                <w:kern w:val="0"/>
                <w:sz w:val="22"/>
                <w:szCs w:val="22"/>
                <w:u w:val="none"/>
                <w:lang w:val="en-US" w:eastAsia="zh-CN"/>
              </w:rPr>
              <w:t>M-1AL2  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iCs/>
                <w:color w:val="000000"/>
                <w:sz w:val="22"/>
                <w:szCs w:val="22"/>
                <w:u w:val="none"/>
              </w:rPr>
            </w:pPr>
            <w:r>
              <w:rPr>
                <w:rFonts w:hint="eastAsia" w:ascii="宋体" w:hAnsi="宋体" w:eastAsia="宋体" w:cs="宋体"/>
                <w:i/>
                <w:iCs/>
                <w:color w:val="000000"/>
                <w:kern w:val="0"/>
                <w:sz w:val="22"/>
                <w:szCs w:val="22"/>
                <w:u w:val="none"/>
                <w:lang w:val="en-US" w:eastAsia="zh-CN"/>
              </w:rPr>
              <w:t>M-1AL2  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iCs/>
                <w:color w:val="000000"/>
                <w:sz w:val="22"/>
                <w:szCs w:val="22"/>
                <w:u w:val="none"/>
              </w:rPr>
            </w:pPr>
            <w:r>
              <w:rPr>
                <w:rFonts w:hint="eastAsia" w:ascii="宋体" w:hAnsi="宋体" w:eastAsia="宋体" w:cs="宋体"/>
                <w:i/>
                <w:iCs/>
                <w:color w:val="000000"/>
                <w:kern w:val="0"/>
                <w:sz w:val="22"/>
                <w:szCs w:val="22"/>
                <w:u w:val="none"/>
                <w:lang w:val="en-US" w:eastAsia="zh-CN"/>
              </w:rPr>
              <w:t>M-1AL2  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iCs/>
                <w:color w:val="000000"/>
                <w:sz w:val="22"/>
                <w:szCs w:val="22"/>
                <w:u w:val="none"/>
              </w:rPr>
            </w:pPr>
            <w:r>
              <w:rPr>
                <w:rFonts w:hint="eastAsia" w:ascii="宋体" w:hAnsi="宋体" w:eastAsia="宋体" w:cs="宋体"/>
                <w:i/>
                <w:iCs/>
                <w:color w:val="000000"/>
                <w:kern w:val="0"/>
                <w:sz w:val="22"/>
                <w:szCs w:val="22"/>
                <w:u w:val="none"/>
                <w:lang w:val="en-US" w:eastAsia="zh-CN"/>
              </w:rPr>
              <w:t>M-1AL2  市电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首层 卷帘门</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加压风机1</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应急箱</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空调电源</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二楼空调总</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卷帘门</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应急总箱</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门诊二楼医疗总箱</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4、5楼应急总电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应急照明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4F5F医疗总箱</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 楼空调备用</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卷帘门</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儿保科</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医疗用电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 楼医疗备用</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医疗用电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卷闸门</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应急照明总箱</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帘廊用电</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普通照明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中庭公共照明</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普通照明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门诊楼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排烟风机</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洁净空调总电箱</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动力柜</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Y-5AL0</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Y-5KAP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Y-7KAP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Y-7ALE0</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楼层配电间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医疗用电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8-KAP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Y-9KAP（东边）</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风机</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Y-9KAP（西边）</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Y-9ALEo</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Y-9ALo</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Y-9XAPE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Y-9YAPE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Y-9YAPE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Y-2YAPo</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空调，分控走廊、风机盘管、新风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电井插座、照明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ZAL-1</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配电房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手术室总</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楼梯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医技楼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应急照明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员工通道照明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三楼一区普通电源</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三楼二区宿舍电源</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Z/3ALE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总开关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Z1/3YAT</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走廊空调</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产房总（二区产房照明、产房手术室）</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消防总开关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总电源</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Z/4ACE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Z/4AP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空调用电总开关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Z1/4YAT</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空调用电总开关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空调电源</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应急照明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Z/5AP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Z/5YAT</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Z1/5YAP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Z1/5AP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普通用电总开关（通道病房电梯前室照明）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医疗用电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二区</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北区一区</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风机盘管总用电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公共应急电源一区、电梯前室</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公共应急电源一区、外科（新生儿）</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公共应急电源总用电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Z2/7ALE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PICL-LPS总用电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Z/7ALE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照明总电源</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Z1/7ALE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Z2/7AL</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无名回路（空调用电总开关）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Z/8YAT</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总开关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Z1/8ALE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照明总开关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水泵房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Z2/9ZTAT</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北护士站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Z/9RSHSB</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走廊配电间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无名回路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Z/10AP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Z/10ALE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应急用电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应急用电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供应室侧门内</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全部用电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应急用电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放射科内电房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备用</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介入室内</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曾通用电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放射科内南走廊</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设备用电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#5 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设备用电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#4 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设备用电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#3 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设备用电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 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设备用电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电房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医疗用电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北区护士站</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应急用电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大厅</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自动买机</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Style w:val="27"/>
                <w:rFonts w:hint="eastAsia" w:ascii="宋体" w:hAnsi="宋体" w:eastAsia="宋体" w:cs="宋体"/>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MR 后室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设备用电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住院楼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MR 机房</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设备用电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1APK</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1ALG</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2APK</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2ALG</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3APK</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3ALG</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4AP</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保健楼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4APK</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空调</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动力</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应急</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控制</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应急</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控制集水井</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应急照明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强电井</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开关</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主任室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2AL</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主任室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房间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3AL</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房间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房间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4ALE</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康复楼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房间</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4AL</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行政楼一楼</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行政楼二楼</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行政楼三楼</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行政楼四楼</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行政楼五楼</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行政楼空调</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行政楼应急用电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行政楼一楼配电柜</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行政楼电梯</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rPr>
              <w:t>新供应室配电室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空调</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新供应室配电室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应急</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新供应室配电室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照明</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新供应室配电室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动力</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新供应室配电室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备用</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新供应室配电室</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备用</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门诊1号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保建楼1号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保健楼二号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康复楼1号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康复楼2号</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行政楼</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食堂</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羽毛球</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188" w:type="dxa"/>
            <w:tcBorders>
              <w:top w:val="single" w:color="000000" w:sz="4" w:space="0"/>
              <w:left w:val="single" w:color="000000" w:sz="4" w:space="0"/>
              <w:bottom w:val="single" w:color="000000" w:sz="4" w:space="0"/>
              <w:right w:val="single" w:color="000000" w:sz="4" w:space="0"/>
            </w:tcBorders>
            <w:shd w:val="clear" w:color="auto" w:fill="auto"/>
            <w:noWrap/>
          </w:tcPr>
          <w:p>
            <w:pPr>
              <w:keepNext w:val="0"/>
              <w:keepLines w:val="0"/>
              <w:widowControl/>
              <w:suppressLineNumbers w:val="0"/>
              <w:jc w:val="center"/>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洗衣房</w:t>
            </w:r>
          </w:p>
        </w:tc>
        <w:tc>
          <w:tcPr>
            <w:tcW w:w="22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w:t>
            </w:r>
          </w:p>
        </w:tc>
        <w:tc>
          <w:tcPr>
            <w:tcW w:w="42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电梯用电</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r>
    </w:tbl>
    <w:p>
      <w:pPr>
        <w:pStyle w:val="13"/>
        <w:keepNext w:val="0"/>
        <w:keepLines w:val="0"/>
        <w:pageBreakBefore w:val="0"/>
        <w:widowControl w:val="0"/>
        <w:kinsoku/>
        <w:wordWrap/>
        <w:overflowPunct/>
        <w:topLinePunct w:val="0"/>
        <w:autoSpaceDE/>
        <w:autoSpaceDN/>
        <w:bidi w:val="0"/>
        <w:adjustRightInd/>
        <w:snapToGrid/>
        <w:spacing w:line="360" w:lineRule="auto"/>
        <w:ind w:left="220" w:leftChars="0" w:right="0"/>
        <w:jc w:val="left"/>
        <w:textAlignment w:val="auto"/>
        <w:rPr>
          <w:rFonts w:hint="default"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附件二：配电室点表</w:t>
      </w:r>
    </w:p>
    <w:tbl>
      <w:tblPr>
        <w:tblStyle w:val="16"/>
        <w:tblW w:w="945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42"/>
        <w:gridCol w:w="1300"/>
        <w:gridCol w:w="4891"/>
        <w:gridCol w:w="1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序号</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开关编号</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开关名称</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电柜编号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8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1号变压器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住院三层手术室配电（主）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 xml:space="preserve">D4  </w:t>
            </w:r>
            <w:r>
              <w:rPr>
                <w:rFonts w:hint="eastAsia" w:ascii="宋体" w:hAnsi="宋体" w:eastAsia="宋体" w:cs="宋体"/>
                <w:i w:val="0"/>
                <w:iCs w:val="0"/>
                <w:color w:val="000000"/>
                <w:kern w:val="0"/>
                <w:sz w:val="21"/>
                <w:szCs w:val="21"/>
                <w:u w:val="none"/>
                <w:lang w:val="en-US" w:eastAsia="zh-CN"/>
              </w:rPr>
              <w:t>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w:t>
            </w:r>
            <w:r>
              <w:rPr>
                <w:rFonts w:hint="default" w:ascii="Times New Roman" w:hAnsi="Times New Roman" w:eastAsia="宋体" w:cs="Times New Roman"/>
                <w:i w:val="0"/>
                <w:iCs w:val="0"/>
                <w:color w:val="000000"/>
                <w:kern w:val="0"/>
                <w:sz w:val="21"/>
                <w:szCs w:val="21"/>
                <w:u w:val="none"/>
                <w:lang w:val="en-US" w:eastAsia="zh-CN"/>
              </w:rPr>
              <w:t>CICU</w:t>
            </w:r>
            <w:r>
              <w:rPr>
                <w:rFonts w:hint="eastAsia" w:ascii="宋体" w:hAnsi="宋体" w:eastAsia="宋体" w:cs="宋体"/>
                <w:i w:val="0"/>
                <w:iCs w:val="0"/>
                <w:color w:val="000000"/>
                <w:kern w:val="0"/>
                <w:sz w:val="21"/>
                <w:szCs w:val="21"/>
                <w:u w:val="none"/>
                <w:lang w:val="en-US" w:eastAsia="zh-CN"/>
              </w:rPr>
              <w:t>配电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住院四层妇产科产房（主）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住院四层</w:t>
            </w:r>
            <w:r>
              <w:rPr>
                <w:rFonts w:hint="default" w:ascii="Times New Roman" w:hAnsi="Times New Roman" w:eastAsia="宋体" w:cs="Times New Roman"/>
                <w:i w:val="0"/>
                <w:iCs w:val="0"/>
                <w:color w:val="000000"/>
                <w:kern w:val="0"/>
                <w:sz w:val="21"/>
                <w:szCs w:val="21"/>
                <w:u w:val="none"/>
                <w:lang w:val="en-US" w:eastAsia="zh-CN"/>
              </w:rPr>
              <w:t xml:space="preserve">MICU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住院六层</w:t>
            </w:r>
            <w:r>
              <w:rPr>
                <w:rFonts w:hint="default" w:ascii="Times New Roman" w:hAnsi="Times New Roman" w:eastAsia="宋体" w:cs="Times New Roman"/>
                <w:i w:val="0"/>
                <w:iCs w:val="0"/>
                <w:color w:val="000000"/>
                <w:kern w:val="0"/>
                <w:sz w:val="21"/>
                <w:szCs w:val="21"/>
                <w:u w:val="none"/>
                <w:lang w:val="en-US" w:eastAsia="zh-CN"/>
              </w:rPr>
              <w:t xml:space="preserve">NICU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K09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住院六层</w:t>
            </w:r>
            <w:r>
              <w:rPr>
                <w:rFonts w:hint="default" w:ascii="Times New Roman" w:hAnsi="Times New Roman" w:eastAsia="宋体" w:cs="Times New Roman"/>
                <w:i w:val="0"/>
                <w:iCs w:val="0"/>
                <w:color w:val="000000"/>
                <w:kern w:val="0"/>
                <w:sz w:val="21"/>
                <w:szCs w:val="21"/>
                <w:u w:val="none"/>
                <w:lang w:val="en-US" w:eastAsia="zh-CN"/>
              </w:rPr>
              <w:t xml:space="preserve">NICU         </w:t>
            </w:r>
            <w:r>
              <w:rPr>
                <w:rFonts w:hint="eastAsia" w:ascii="宋体" w:hAnsi="宋体" w:eastAsia="宋体" w:cs="宋体"/>
                <w:i w:val="0"/>
                <w:iCs w:val="0"/>
                <w:color w:val="000000"/>
                <w:kern w:val="0"/>
                <w:sz w:val="21"/>
                <w:szCs w:val="21"/>
                <w:u w:val="none"/>
                <w:lang w:val="en-US" w:eastAsia="zh-CN"/>
              </w:rPr>
              <w:t>（主）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 xml:space="preserve">D5  </w:t>
            </w:r>
            <w:r>
              <w:rPr>
                <w:rFonts w:hint="eastAsia" w:ascii="宋体" w:hAnsi="宋体" w:eastAsia="宋体" w:cs="宋体"/>
                <w:i w:val="0"/>
                <w:iCs w:val="0"/>
                <w:color w:val="000000"/>
                <w:kern w:val="0"/>
                <w:sz w:val="21"/>
                <w:szCs w:val="21"/>
                <w:u w:val="none"/>
                <w:lang w:val="en-US" w:eastAsia="zh-CN"/>
              </w:rPr>
              <w:t>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住院七层</w:t>
            </w:r>
            <w:r>
              <w:rPr>
                <w:rFonts w:hint="default" w:ascii="Times New Roman" w:hAnsi="Times New Roman" w:eastAsia="宋体" w:cs="Times New Roman"/>
                <w:i w:val="0"/>
                <w:iCs w:val="0"/>
                <w:color w:val="000000"/>
                <w:kern w:val="0"/>
                <w:sz w:val="21"/>
                <w:szCs w:val="21"/>
                <w:u w:val="none"/>
                <w:lang w:val="en-US" w:eastAsia="zh-CN"/>
              </w:rPr>
              <w:t xml:space="preserve">PICU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住院九层</w:t>
            </w:r>
            <w:r>
              <w:rPr>
                <w:rFonts w:hint="default" w:ascii="Times New Roman" w:hAnsi="Times New Roman" w:eastAsia="宋体" w:cs="Times New Roman"/>
                <w:i w:val="0"/>
                <w:iCs w:val="0"/>
                <w:color w:val="000000"/>
                <w:kern w:val="0"/>
                <w:sz w:val="21"/>
                <w:szCs w:val="21"/>
                <w:u w:val="none"/>
                <w:lang w:val="en-US" w:eastAsia="zh-CN"/>
              </w:rPr>
              <w:t xml:space="preserve">NICU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住院电梯</w:t>
            </w:r>
            <w:r>
              <w:rPr>
                <w:rFonts w:hint="default" w:ascii="Times New Roman" w:hAnsi="Times New Roman" w:eastAsia="宋体" w:cs="Times New Roman"/>
                <w:i w:val="0"/>
                <w:iCs w:val="0"/>
                <w:color w:val="000000"/>
                <w:kern w:val="0"/>
                <w:sz w:val="21"/>
                <w:szCs w:val="21"/>
                <w:u w:val="none"/>
                <w:lang w:val="en-US" w:eastAsia="zh-CN"/>
              </w:rPr>
              <w:t xml:space="preserve">1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住院电梯</w:t>
            </w:r>
            <w:r>
              <w:rPr>
                <w:rFonts w:hint="default" w:ascii="Times New Roman" w:hAnsi="Times New Roman" w:eastAsia="宋体" w:cs="Times New Roman"/>
                <w:i w:val="0"/>
                <w:iCs w:val="0"/>
                <w:color w:val="000000"/>
                <w:kern w:val="0"/>
                <w:sz w:val="21"/>
                <w:szCs w:val="21"/>
                <w:u w:val="none"/>
                <w:lang w:val="en-US" w:eastAsia="zh-CN"/>
              </w:rPr>
              <w:t xml:space="preserve">2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住院供应科电梯</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D6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门诊首层配液区</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门诊银行</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住院地下室照明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住院应急照明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备用（分子遗传PCR空调主机）</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备用（分子遗传PCR空调内主机）</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D7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住院地下室消防风机</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门诊医技地下室消防风机（主）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备用（康复楼空调）</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备用（康复楼应急）</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住院消防中心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D8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住院弱电机房</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住院消防梯</w:t>
            </w:r>
            <w:r>
              <w:rPr>
                <w:rFonts w:hint="default" w:ascii="Times New Roman" w:hAnsi="Times New Roman" w:eastAsia="宋体" w:cs="Times New Roman"/>
                <w:i w:val="0"/>
                <w:iCs w:val="0"/>
                <w:color w:val="000000"/>
                <w:kern w:val="0"/>
                <w:sz w:val="21"/>
                <w:szCs w:val="21"/>
                <w:u w:val="none"/>
                <w:lang w:val="en-US" w:eastAsia="zh-CN"/>
              </w:rPr>
              <w:t xml:space="preserve"> 1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住院消防梯</w:t>
            </w:r>
            <w:r>
              <w:rPr>
                <w:rFonts w:hint="default" w:ascii="Times New Roman" w:hAnsi="Times New Roman" w:eastAsia="宋体" w:cs="Times New Roman"/>
                <w:i w:val="0"/>
                <w:iCs w:val="0"/>
                <w:color w:val="000000"/>
                <w:kern w:val="0"/>
                <w:sz w:val="21"/>
                <w:szCs w:val="21"/>
                <w:u w:val="none"/>
                <w:lang w:val="en-US" w:eastAsia="zh-CN"/>
              </w:rPr>
              <w:t xml:space="preserve"> 2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消防泵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备用（放射科MR主）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备用（医技楼顶5G外电）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K39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住院一～五层普通照明</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D10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住院六～十层普通照明</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住院地下室潜污泵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门诊医技地下室潜污泵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门诊休闲区（咖啡厅）</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门诊小卖部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生活水泵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新柜</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新供应室空调用电</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8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3</w:t>
            </w:r>
            <w:r>
              <w:rPr>
                <w:rFonts w:hint="eastAsia" w:ascii="宋体" w:hAnsi="宋体" w:eastAsia="宋体" w:cs="宋体"/>
                <w:i w:val="0"/>
                <w:iCs w:val="0"/>
                <w:color w:val="000000"/>
                <w:kern w:val="0"/>
                <w:sz w:val="21"/>
                <w:szCs w:val="21"/>
                <w:u w:val="none"/>
                <w:lang w:val="en-US" w:eastAsia="zh-CN"/>
              </w:rPr>
              <w:t>号变压器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1-1</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 xml:space="preserve">D11 </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1-2</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K49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2-1</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2-2</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D12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3-1</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3-2</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4-1</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D13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4-2</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住院饭堂用电（住院天面空气源热泵）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5-1</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D14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住院空调冷水机组</w:t>
            </w:r>
            <w:r>
              <w:rPr>
                <w:rFonts w:hint="default" w:ascii="Times New Roman" w:hAnsi="Times New Roman" w:eastAsia="宋体" w:cs="Times New Roman"/>
                <w:i w:val="0"/>
                <w:iCs w:val="0"/>
                <w:color w:val="000000"/>
                <w:kern w:val="0"/>
                <w:sz w:val="21"/>
                <w:szCs w:val="21"/>
                <w:u w:val="none"/>
                <w:lang w:val="en-US" w:eastAsia="zh-CN"/>
              </w:rPr>
              <w:t xml:space="preserve"> 5-2</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K58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8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5</w:t>
            </w:r>
            <w:r>
              <w:rPr>
                <w:rFonts w:hint="eastAsia" w:ascii="宋体" w:hAnsi="宋体" w:eastAsia="宋体" w:cs="宋体"/>
                <w:i w:val="0"/>
                <w:iCs w:val="0"/>
                <w:color w:val="000000"/>
                <w:kern w:val="0"/>
                <w:sz w:val="21"/>
                <w:szCs w:val="21"/>
                <w:u w:val="none"/>
                <w:lang w:val="en-US" w:eastAsia="zh-CN"/>
              </w:rPr>
              <w:t>号变压器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住院一层</w:t>
            </w:r>
            <w:r>
              <w:rPr>
                <w:rFonts w:hint="default" w:ascii="Times New Roman" w:hAnsi="Times New Roman" w:eastAsia="宋体" w:cs="Times New Roman"/>
                <w:i w:val="0"/>
                <w:iCs w:val="0"/>
                <w:color w:val="000000"/>
                <w:kern w:val="0"/>
                <w:sz w:val="21"/>
                <w:szCs w:val="21"/>
                <w:u w:val="none"/>
                <w:lang w:val="en-US" w:eastAsia="zh-CN"/>
              </w:rPr>
              <w:t>MRI1</w:t>
            </w:r>
            <w:r>
              <w:rPr>
                <w:rFonts w:hint="eastAsia" w:ascii="宋体" w:hAnsi="宋体" w:eastAsia="宋体" w:cs="宋体"/>
                <w:i w:val="0"/>
                <w:iCs w:val="0"/>
                <w:color w:val="000000"/>
                <w:kern w:val="0"/>
                <w:sz w:val="21"/>
                <w:szCs w:val="21"/>
                <w:u w:val="none"/>
                <w:lang w:val="en-US" w:eastAsia="zh-CN"/>
              </w:rPr>
              <w:t>用电</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D20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门诊五层钼靶用电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光机用电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光机用电</w:t>
            </w:r>
            <w:r>
              <w:rPr>
                <w:rFonts w:hint="default" w:ascii="Times New Roman" w:hAnsi="Times New Roman" w:eastAsia="宋体" w:cs="Times New Roman"/>
                <w:i w:val="0"/>
                <w:iCs w:val="0"/>
                <w:color w:val="000000"/>
                <w:kern w:val="0"/>
                <w:sz w:val="21"/>
                <w:szCs w:val="21"/>
                <w:u w:val="none"/>
                <w:lang w:val="en-US" w:eastAsia="zh-CN"/>
              </w:rPr>
              <w:t xml:space="preserve"> 1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光机用电</w:t>
            </w:r>
            <w:r>
              <w:rPr>
                <w:rFonts w:hint="default" w:ascii="Times New Roman" w:hAnsi="Times New Roman" w:eastAsia="宋体" w:cs="Times New Roman"/>
                <w:i w:val="0"/>
                <w:iCs w:val="0"/>
                <w:color w:val="000000"/>
                <w:kern w:val="0"/>
                <w:sz w:val="21"/>
                <w:szCs w:val="21"/>
                <w:u w:val="none"/>
                <w:lang w:val="en-US" w:eastAsia="zh-CN"/>
              </w:rPr>
              <w:t xml:space="preserve"> 2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光机用电</w:t>
            </w:r>
            <w:r>
              <w:rPr>
                <w:rFonts w:hint="default" w:ascii="Times New Roman" w:hAnsi="Times New Roman" w:eastAsia="宋体" w:cs="Times New Roman"/>
                <w:i w:val="0"/>
                <w:iCs w:val="0"/>
                <w:color w:val="000000"/>
                <w:kern w:val="0"/>
                <w:sz w:val="21"/>
                <w:szCs w:val="21"/>
                <w:u w:val="none"/>
                <w:lang w:val="en-US" w:eastAsia="zh-CN"/>
              </w:rPr>
              <w:t xml:space="preserve"> 3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住院三层手术部洁净空调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住院二层</w:t>
            </w:r>
            <w:r>
              <w:rPr>
                <w:rFonts w:hint="default" w:ascii="Times New Roman" w:hAnsi="Times New Roman" w:eastAsia="宋体" w:cs="Times New Roman"/>
                <w:i w:val="0"/>
                <w:iCs w:val="0"/>
                <w:color w:val="000000"/>
                <w:kern w:val="0"/>
                <w:sz w:val="21"/>
                <w:szCs w:val="21"/>
                <w:u w:val="none"/>
                <w:lang w:val="en-US" w:eastAsia="zh-CN"/>
              </w:rPr>
              <w:t>CICU</w:t>
            </w:r>
            <w:r>
              <w:rPr>
                <w:rFonts w:hint="eastAsia" w:ascii="宋体" w:hAnsi="宋体" w:eastAsia="宋体" w:cs="宋体"/>
                <w:i w:val="0"/>
                <w:iCs w:val="0"/>
                <w:color w:val="000000"/>
                <w:kern w:val="0"/>
                <w:sz w:val="21"/>
                <w:szCs w:val="21"/>
                <w:u w:val="none"/>
                <w:lang w:val="en-US" w:eastAsia="zh-CN"/>
              </w:rPr>
              <w:t>洁净空调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医技四层洁净空调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D21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K69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住院三层产房部洁净空调</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放射科空调</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放射科辅助设备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光机用电</w:t>
            </w:r>
            <w:r>
              <w:rPr>
                <w:rFonts w:hint="default" w:ascii="Times New Roman" w:hAnsi="Times New Roman" w:eastAsia="宋体" w:cs="Times New Roman"/>
                <w:i w:val="0"/>
                <w:iCs w:val="0"/>
                <w:color w:val="000000"/>
                <w:kern w:val="0"/>
                <w:sz w:val="21"/>
                <w:szCs w:val="21"/>
                <w:u w:val="none"/>
                <w:lang w:val="en-US" w:eastAsia="zh-CN"/>
              </w:rPr>
              <w:t xml:space="preserve"> 4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DSA</w:t>
            </w:r>
            <w:r>
              <w:rPr>
                <w:rFonts w:hint="eastAsia" w:ascii="宋体" w:hAnsi="宋体" w:eastAsia="宋体" w:cs="宋体"/>
                <w:i w:val="0"/>
                <w:iCs w:val="0"/>
                <w:color w:val="000000"/>
                <w:kern w:val="0"/>
                <w:sz w:val="21"/>
                <w:szCs w:val="21"/>
                <w:u w:val="none"/>
                <w:lang w:val="en-US" w:eastAsia="zh-CN"/>
              </w:rPr>
              <w:t>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CT</w:t>
            </w:r>
            <w:r>
              <w:rPr>
                <w:rFonts w:hint="eastAsia" w:ascii="宋体" w:hAnsi="宋体" w:eastAsia="宋体" w:cs="宋体"/>
                <w:i w:val="0"/>
                <w:iCs w:val="0"/>
                <w:color w:val="000000"/>
                <w:kern w:val="0"/>
                <w:sz w:val="21"/>
                <w:szCs w:val="21"/>
                <w:u w:val="none"/>
                <w:lang w:val="en-US" w:eastAsia="zh-CN"/>
              </w:rPr>
              <w:t>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 xml:space="preserve">MRI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8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28"/>
                <w:rFonts w:eastAsia="宋体"/>
                <w:lang w:val="en-US" w:eastAsia="zh-CN"/>
              </w:rPr>
              <w:t>4</w:t>
            </w:r>
            <w:r>
              <w:rPr>
                <w:rFonts w:hint="eastAsia" w:ascii="宋体" w:hAnsi="宋体" w:eastAsia="宋体" w:cs="宋体"/>
                <w:i w:val="0"/>
                <w:iCs w:val="0"/>
                <w:color w:val="000000"/>
                <w:kern w:val="0"/>
                <w:sz w:val="21"/>
                <w:szCs w:val="21"/>
                <w:u w:val="none"/>
                <w:lang w:val="en-US" w:eastAsia="zh-CN"/>
              </w:rPr>
              <w:t>号变压器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D26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K79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MRI</w:t>
            </w:r>
            <w:r>
              <w:rPr>
                <w:rFonts w:hint="eastAsia" w:ascii="宋体" w:hAnsi="宋体" w:eastAsia="宋体" w:cs="宋体"/>
                <w:i w:val="0"/>
                <w:iCs w:val="0"/>
                <w:color w:val="000000"/>
                <w:kern w:val="0"/>
                <w:sz w:val="21"/>
                <w:szCs w:val="21"/>
                <w:u w:val="none"/>
                <w:lang w:val="en-US" w:eastAsia="zh-CN"/>
              </w:rPr>
              <w:t>辅助用电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住院天面空气源热泵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79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住院天面空气源热泵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D27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备用（医技二楼日间手术室主供）</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住院九层空气源热泵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住院热泵冷冻机组</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住院空调冷冻机组</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D28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K89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门诊普通照明用电一层</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门诊普通照明用电三层</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门诊普通照明用电四层</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D29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备用（胚胎室）</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门诊普通照明用电二层</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医技普通照明用电一～六层</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医技普通照明用电七～八层</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c>
          <w:tcPr>
            <w:tcW w:w="78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2</w:t>
            </w:r>
            <w:r>
              <w:rPr>
                <w:rFonts w:hint="eastAsia" w:ascii="宋体" w:hAnsi="宋体" w:eastAsia="宋体" w:cs="宋体"/>
                <w:i w:val="0"/>
                <w:iCs w:val="0"/>
                <w:color w:val="000000"/>
                <w:kern w:val="0"/>
                <w:sz w:val="21"/>
                <w:szCs w:val="21"/>
                <w:u w:val="none"/>
                <w:lang w:val="en-US" w:eastAsia="zh-CN"/>
              </w:rPr>
              <w:t>号变压器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门诊空调配电</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D35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K99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医技空调配电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住院空调配电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污水处理</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门诊泛光照明</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园林照明</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医技泛光照明</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园林照明</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D37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K109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吸引站房</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D38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空气站房</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医技计算中心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门诊应急照明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医技应急照明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备用（放射科MR主）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K119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117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医技消防用电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D39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门诊消防用电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医技消防梯</w:t>
            </w:r>
            <w:r>
              <w:rPr>
                <w:rFonts w:hint="default" w:ascii="Times New Roman" w:hAnsi="Times New Roman" w:eastAsia="宋体" w:cs="Times New Roman"/>
                <w:i w:val="0"/>
                <w:iCs w:val="0"/>
                <w:color w:val="000000"/>
                <w:kern w:val="0"/>
                <w:sz w:val="21"/>
                <w:szCs w:val="21"/>
                <w:u w:val="none"/>
                <w:lang w:val="en-US" w:eastAsia="zh-CN"/>
              </w:rPr>
              <w:t xml:space="preserve"> 1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医技消防梯</w:t>
            </w:r>
            <w:r>
              <w:rPr>
                <w:rFonts w:hint="default" w:ascii="Times New Roman" w:hAnsi="Times New Roman" w:eastAsia="宋体" w:cs="Times New Roman"/>
                <w:i w:val="0"/>
                <w:iCs w:val="0"/>
                <w:color w:val="000000"/>
                <w:kern w:val="0"/>
                <w:sz w:val="21"/>
                <w:szCs w:val="21"/>
                <w:u w:val="none"/>
                <w:lang w:val="en-US" w:eastAsia="zh-CN"/>
              </w:rPr>
              <w:t xml:space="preserve"> 2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备用(医技六楼普通主用电）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住院二层中心供应</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D40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K129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医技四层遗传中心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医技三层检验科</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医技六层生殖中心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D41 馈电柜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医技九层病理科医疗</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备用（康复楼照明）</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生物样品库</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（主）</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配电房用电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139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备用（康复楼动力）</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K139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K140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1"/>
                <w:szCs w:val="21"/>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K145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住院三层产房洁净空调备</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K146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MRI辅助电源（备）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K147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w:t>
            </w:r>
            <w:r>
              <w:rPr>
                <w:rFonts w:hint="default" w:ascii="Times New Roman" w:hAnsi="Times New Roman" w:eastAsia="宋体" w:cs="Times New Roman"/>
                <w:i w:val="0"/>
                <w:iCs w:val="0"/>
                <w:color w:val="000000"/>
                <w:kern w:val="0"/>
                <w:sz w:val="21"/>
                <w:szCs w:val="21"/>
                <w:u w:val="none"/>
                <w:lang w:val="en-US" w:eastAsia="zh-CN"/>
              </w:rPr>
              <w:t>1</w:t>
            </w:r>
            <w:r>
              <w:rPr>
                <w:rFonts w:hint="eastAsia" w:ascii="宋体" w:hAnsi="宋体" w:eastAsia="宋体" w:cs="宋体"/>
                <w:i w:val="0"/>
                <w:iCs w:val="0"/>
                <w:color w:val="000000"/>
                <w:kern w:val="0"/>
                <w:sz w:val="21"/>
                <w:szCs w:val="21"/>
                <w:u w:val="none"/>
                <w:lang w:val="en-US" w:eastAsia="zh-CN"/>
              </w:rPr>
              <w:t>用电（备）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K148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w:t>
            </w:r>
            <w:r>
              <w:rPr>
                <w:rFonts w:hint="default" w:ascii="Times New Roman" w:hAnsi="Times New Roman" w:eastAsia="宋体" w:cs="Times New Roman"/>
                <w:i w:val="0"/>
                <w:iCs w:val="0"/>
                <w:color w:val="000000"/>
                <w:kern w:val="0"/>
                <w:sz w:val="21"/>
                <w:szCs w:val="21"/>
                <w:u w:val="none"/>
                <w:lang w:val="en-US" w:eastAsia="zh-CN"/>
              </w:rPr>
              <w:t>2</w:t>
            </w:r>
            <w:r>
              <w:rPr>
                <w:rFonts w:hint="eastAsia" w:ascii="宋体" w:hAnsi="宋体" w:eastAsia="宋体" w:cs="宋体"/>
                <w:i w:val="0"/>
                <w:iCs w:val="0"/>
                <w:color w:val="000000"/>
                <w:kern w:val="0"/>
                <w:sz w:val="21"/>
                <w:szCs w:val="21"/>
                <w:u w:val="none"/>
                <w:lang w:val="en-US" w:eastAsia="zh-CN"/>
              </w:rPr>
              <w:t>用电（备）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K149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w:t>
            </w:r>
            <w:r>
              <w:rPr>
                <w:rFonts w:hint="default" w:ascii="Times New Roman" w:hAnsi="Times New Roman" w:eastAsia="宋体" w:cs="Times New Roman"/>
                <w:i w:val="0"/>
                <w:iCs w:val="0"/>
                <w:color w:val="000000"/>
                <w:kern w:val="0"/>
                <w:sz w:val="21"/>
                <w:szCs w:val="21"/>
                <w:u w:val="none"/>
                <w:lang w:val="en-US" w:eastAsia="zh-CN"/>
              </w:rPr>
              <w:t>3</w:t>
            </w:r>
            <w:r>
              <w:rPr>
                <w:rFonts w:hint="eastAsia" w:ascii="宋体" w:hAnsi="宋体" w:eastAsia="宋体" w:cs="宋体"/>
                <w:i w:val="0"/>
                <w:iCs w:val="0"/>
                <w:color w:val="000000"/>
                <w:kern w:val="0"/>
                <w:sz w:val="21"/>
                <w:szCs w:val="21"/>
                <w:u w:val="none"/>
                <w:lang w:val="en-US" w:eastAsia="zh-CN"/>
              </w:rPr>
              <w:t>用电（备）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住院三层手术部洁净空调</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149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放射科空调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w:t>
            </w:r>
            <w:r>
              <w:rPr>
                <w:rFonts w:hint="default" w:ascii="Times New Roman" w:hAnsi="Times New Roman" w:eastAsia="宋体" w:cs="Times New Roman"/>
                <w:i w:val="0"/>
                <w:iCs w:val="0"/>
                <w:color w:val="000000"/>
                <w:kern w:val="0"/>
                <w:sz w:val="21"/>
                <w:szCs w:val="21"/>
                <w:u w:val="none"/>
                <w:lang w:val="en-US" w:eastAsia="zh-CN"/>
              </w:rPr>
              <w:t>CICU</w:t>
            </w:r>
            <w:r>
              <w:rPr>
                <w:rFonts w:hint="eastAsia" w:ascii="宋体" w:hAnsi="宋体" w:eastAsia="宋体" w:cs="宋体"/>
                <w:i w:val="0"/>
                <w:iCs w:val="0"/>
                <w:color w:val="000000"/>
                <w:kern w:val="0"/>
                <w:sz w:val="21"/>
                <w:szCs w:val="21"/>
                <w:u w:val="none"/>
                <w:lang w:val="en-US" w:eastAsia="zh-CN"/>
              </w:rPr>
              <w:t>洁净空调</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放射科辅助设备</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X</w:t>
            </w:r>
            <w:r>
              <w:rPr>
                <w:rFonts w:hint="eastAsia" w:ascii="宋体" w:hAnsi="宋体" w:eastAsia="宋体" w:cs="宋体"/>
                <w:i w:val="0"/>
                <w:iCs w:val="0"/>
                <w:color w:val="000000"/>
                <w:kern w:val="0"/>
                <w:sz w:val="21"/>
                <w:szCs w:val="21"/>
                <w:u w:val="none"/>
                <w:lang w:val="en-US" w:eastAsia="zh-CN"/>
              </w:rPr>
              <w:t>光机</w:t>
            </w:r>
            <w:r>
              <w:rPr>
                <w:rFonts w:hint="default" w:ascii="Times New Roman" w:hAnsi="Times New Roman" w:eastAsia="宋体" w:cs="Times New Roman"/>
                <w:i w:val="0"/>
                <w:iCs w:val="0"/>
                <w:color w:val="000000"/>
                <w:kern w:val="0"/>
                <w:sz w:val="21"/>
                <w:szCs w:val="21"/>
                <w:u w:val="none"/>
                <w:lang w:val="en-US" w:eastAsia="zh-CN"/>
              </w:rPr>
              <w:t>4</w:t>
            </w:r>
            <w:r>
              <w:rPr>
                <w:rFonts w:hint="eastAsia" w:ascii="宋体" w:hAnsi="宋体" w:eastAsia="宋体" w:cs="宋体"/>
                <w:i w:val="0"/>
                <w:iCs w:val="0"/>
                <w:color w:val="000000"/>
                <w:kern w:val="0"/>
                <w:sz w:val="21"/>
                <w:szCs w:val="21"/>
                <w:u w:val="none"/>
                <w:lang w:val="en-US" w:eastAsia="zh-CN"/>
              </w:rPr>
              <w:t>用电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DSA</w:t>
            </w:r>
            <w:r>
              <w:rPr>
                <w:rFonts w:hint="eastAsia" w:ascii="宋体" w:hAnsi="宋体" w:eastAsia="宋体" w:cs="宋体"/>
                <w:i w:val="0"/>
                <w:iCs w:val="0"/>
                <w:color w:val="000000"/>
                <w:kern w:val="0"/>
                <w:sz w:val="21"/>
                <w:szCs w:val="21"/>
                <w:u w:val="none"/>
                <w:lang w:val="en-US" w:eastAsia="zh-CN"/>
              </w:rPr>
              <w:t>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CT</w:t>
            </w:r>
            <w:r>
              <w:rPr>
                <w:rFonts w:hint="eastAsia" w:ascii="宋体" w:hAnsi="宋体" w:eastAsia="宋体" w:cs="宋体"/>
                <w:i w:val="0"/>
                <w:iCs w:val="0"/>
                <w:color w:val="000000"/>
                <w:kern w:val="0"/>
                <w:sz w:val="21"/>
                <w:szCs w:val="21"/>
                <w:u w:val="none"/>
                <w:lang w:val="en-US" w:eastAsia="zh-CN"/>
              </w:rPr>
              <w:t>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K159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w:t>
            </w:r>
            <w:r>
              <w:rPr>
                <w:rFonts w:hint="default" w:ascii="Times New Roman" w:hAnsi="Times New Roman" w:eastAsia="宋体" w:cs="Times New Roman"/>
                <w:i w:val="0"/>
                <w:iCs w:val="0"/>
                <w:color w:val="000000"/>
                <w:kern w:val="0"/>
                <w:sz w:val="21"/>
                <w:szCs w:val="21"/>
                <w:u w:val="none"/>
                <w:lang w:val="en-US" w:eastAsia="zh-CN"/>
              </w:rPr>
              <w:t>MRI</w:t>
            </w:r>
            <w:r>
              <w:rPr>
                <w:rFonts w:hint="eastAsia" w:ascii="宋体" w:hAnsi="宋体" w:eastAsia="宋体" w:cs="宋体"/>
                <w:i w:val="0"/>
                <w:iCs w:val="0"/>
                <w:color w:val="000000"/>
                <w:kern w:val="0"/>
                <w:sz w:val="21"/>
                <w:szCs w:val="21"/>
                <w:u w:val="none"/>
                <w:lang w:val="en-US" w:eastAsia="zh-CN"/>
              </w:rPr>
              <w:t>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医技四层洁净空调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住院三层手术室配电（备）</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lang w:val="en-US" w:eastAsia="zh-CN"/>
              </w:rPr>
              <w:drawing>
                <wp:anchor distT="0" distB="0" distL="0" distR="0" simplePos="0" relativeHeight="251659264" behindDoc="0" locked="0" layoutInCell="1" allowOverlap="1">
                  <wp:simplePos x="0" y="0"/>
                  <wp:positionH relativeFrom="column">
                    <wp:posOffset>333375</wp:posOffset>
                  </wp:positionH>
                  <wp:positionV relativeFrom="paragraph">
                    <wp:posOffset>133350</wp:posOffset>
                  </wp:positionV>
                  <wp:extent cx="0" cy="72390"/>
                  <wp:effectExtent l="0" t="0" r="0" b="0"/>
                  <wp:wrapNone/>
                  <wp:docPr id="1026" name="Line_2"/>
                  <wp:cNvGraphicFramePr/>
                  <a:graphic xmlns:a="http://schemas.openxmlformats.org/drawingml/2006/main">
                    <a:graphicData uri="http://schemas.openxmlformats.org/drawingml/2006/picture">
                      <pic:pic xmlns:pic="http://schemas.openxmlformats.org/drawingml/2006/picture">
                        <pic:nvPicPr>
                          <pic:cNvPr id="1026" name="Line_2"/>
                          <pic:cNvPicPr/>
                        </pic:nvPicPr>
                        <pic:blipFill>
                          <a:blip r:embed="rId8" cstate="print"/>
                          <a:srcRect/>
                          <a:stretch>
                            <a:fillRect/>
                          </a:stretch>
                        </pic:blipFill>
                        <pic:spPr>
                          <a:xfrm>
                            <a:off x="0" y="0"/>
                            <a:ext cx="0" cy="72390"/>
                          </a:xfrm>
                          <a:prstGeom prst="rect">
                            <a:avLst/>
                          </a:prstGeom>
                          <a:ln>
                            <a:noFill/>
                          </a:ln>
                        </pic:spPr>
                      </pic:pic>
                    </a:graphicData>
                  </a:graphic>
                </wp:anchor>
              </w:drawing>
            </w:r>
            <w:r>
              <w:rPr>
                <w:rFonts w:hint="eastAsia" w:ascii="宋体" w:hAnsi="宋体" w:eastAsia="宋体" w:cs="宋体"/>
                <w:i w:val="0"/>
                <w:iCs w:val="0"/>
                <w:color w:val="000000"/>
                <w:kern w:val="0"/>
                <w:sz w:val="21"/>
                <w:szCs w:val="21"/>
                <w:u w:val="none"/>
                <w:bdr w:val="single" w:color="000000" w:sz="4" w:space="0"/>
                <w:lang w:val="en-US" w:eastAsia="zh-CN"/>
              </w:rPr>
              <w:drawing>
                <wp:anchor distT="0" distB="0" distL="0" distR="0" simplePos="0" relativeHeight="251659264" behindDoc="0" locked="0" layoutInCell="1" allowOverlap="1">
                  <wp:simplePos x="0" y="0"/>
                  <wp:positionH relativeFrom="column">
                    <wp:posOffset>333375</wp:posOffset>
                  </wp:positionH>
                  <wp:positionV relativeFrom="paragraph">
                    <wp:posOffset>133350</wp:posOffset>
                  </wp:positionV>
                  <wp:extent cx="0" cy="72390"/>
                  <wp:effectExtent l="0" t="0" r="0" b="0"/>
                  <wp:wrapNone/>
                  <wp:docPr id="1027" name="Line_2_SpCnt_1"/>
                  <wp:cNvGraphicFramePr/>
                  <a:graphic xmlns:a="http://schemas.openxmlformats.org/drawingml/2006/main">
                    <a:graphicData uri="http://schemas.openxmlformats.org/drawingml/2006/picture">
                      <pic:pic xmlns:pic="http://schemas.openxmlformats.org/drawingml/2006/picture">
                        <pic:nvPicPr>
                          <pic:cNvPr id="1027" name="Line_2_SpCnt_1"/>
                          <pic:cNvPicPr/>
                        </pic:nvPicPr>
                        <pic:blipFill>
                          <a:blip r:embed="rId8" cstate="print"/>
                          <a:srcRect/>
                          <a:stretch>
                            <a:fillRect/>
                          </a:stretch>
                        </pic:blipFill>
                        <pic:spPr>
                          <a:xfrm>
                            <a:off x="0" y="0"/>
                            <a:ext cx="0" cy="72390"/>
                          </a:xfrm>
                          <a:prstGeom prst="rect">
                            <a:avLst/>
                          </a:prstGeom>
                          <a:ln>
                            <a:noFill/>
                          </a:ln>
                        </pic:spPr>
                      </pic:pic>
                    </a:graphicData>
                  </a:graphic>
                </wp:anchor>
              </w:drawing>
            </w:r>
            <w:r>
              <w:rPr>
                <w:rFonts w:hint="eastAsia" w:ascii="宋体" w:hAnsi="宋体" w:eastAsia="宋体" w:cs="宋体"/>
                <w:i w:val="0"/>
                <w:iCs w:val="0"/>
                <w:color w:val="000000"/>
                <w:kern w:val="0"/>
                <w:sz w:val="21"/>
                <w:szCs w:val="21"/>
                <w:u w:val="none"/>
                <w:bdr w:val="single" w:color="000000" w:sz="4" w:space="0"/>
                <w:lang w:val="en-US" w:eastAsia="zh-CN"/>
              </w:rPr>
              <w:drawing>
                <wp:anchor distT="0" distB="0" distL="0" distR="0" simplePos="0" relativeHeight="251659264" behindDoc="0" locked="0" layoutInCell="1" allowOverlap="1">
                  <wp:simplePos x="0" y="0"/>
                  <wp:positionH relativeFrom="column">
                    <wp:posOffset>333375</wp:posOffset>
                  </wp:positionH>
                  <wp:positionV relativeFrom="paragraph">
                    <wp:posOffset>133350</wp:posOffset>
                  </wp:positionV>
                  <wp:extent cx="0" cy="72390"/>
                  <wp:effectExtent l="0" t="0" r="0" b="0"/>
                  <wp:wrapNone/>
                  <wp:docPr id="1028" name="Line_2_SpCnt_2"/>
                  <wp:cNvGraphicFramePr/>
                  <a:graphic xmlns:a="http://schemas.openxmlformats.org/drawingml/2006/main">
                    <a:graphicData uri="http://schemas.openxmlformats.org/drawingml/2006/picture">
                      <pic:pic xmlns:pic="http://schemas.openxmlformats.org/drawingml/2006/picture">
                        <pic:nvPicPr>
                          <pic:cNvPr id="1028" name="Line_2_SpCnt_2"/>
                          <pic:cNvPicPr/>
                        </pic:nvPicPr>
                        <pic:blipFill>
                          <a:blip r:embed="rId8" cstate="print"/>
                          <a:srcRect/>
                          <a:stretch>
                            <a:fillRect/>
                          </a:stretch>
                        </pic:blipFill>
                        <pic:spPr>
                          <a:xfrm>
                            <a:off x="0" y="0"/>
                            <a:ext cx="0" cy="72390"/>
                          </a:xfrm>
                          <a:prstGeom prst="rect">
                            <a:avLst/>
                          </a:prstGeom>
                          <a:ln>
                            <a:noFill/>
                          </a:ln>
                        </pic:spPr>
                      </pic:pic>
                    </a:graphicData>
                  </a:graphic>
                </wp:anchor>
              </w:drawing>
            </w:r>
            <w:r>
              <w:rPr>
                <w:rFonts w:hint="eastAsia" w:ascii="宋体" w:hAnsi="宋体" w:eastAsia="宋体" w:cs="宋体"/>
                <w:i w:val="0"/>
                <w:iCs w:val="0"/>
                <w:color w:val="000000"/>
                <w:kern w:val="0"/>
                <w:sz w:val="21"/>
                <w:szCs w:val="21"/>
                <w:u w:val="none"/>
                <w:bdr w:val="single" w:color="000000" w:sz="4" w:space="0"/>
                <w:lang w:val="en-US" w:eastAsia="zh-CN"/>
              </w:rPr>
              <w:drawing>
                <wp:anchor distT="0" distB="0" distL="0" distR="0" simplePos="0" relativeHeight="251659264" behindDoc="0" locked="0" layoutInCell="1" allowOverlap="1">
                  <wp:simplePos x="0" y="0"/>
                  <wp:positionH relativeFrom="column">
                    <wp:posOffset>333375</wp:posOffset>
                  </wp:positionH>
                  <wp:positionV relativeFrom="paragraph">
                    <wp:posOffset>133350</wp:posOffset>
                  </wp:positionV>
                  <wp:extent cx="0" cy="72390"/>
                  <wp:effectExtent l="0" t="0" r="0" b="0"/>
                  <wp:wrapNone/>
                  <wp:docPr id="1029" name="Line_2_SpCnt_3"/>
                  <wp:cNvGraphicFramePr/>
                  <a:graphic xmlns:a="http://schemas.openxmlformats.org/drawingml/2006/main">
                    <a:graphicData uri="http://schemas.openxmlformats.org/drawingml/2006/picture">
                      <pic:pic xmlns:pic="http://schemas.openxmlformats.org/drawingml/2006/picture">
                        <pic:nvPicPr>
                          <pic:cNvPr id="1029" name="Line_2_SpCnt_3"/>
                          <pic:cNvPicPr/>
                        </pic:nvPicPr>
                        <pic:blipFill>
                          <a:blip r:embed="rId8" cstate="print"/>
                          <a:srcRect/>
                          <a:stretch>
                            <a:fillRect/>
                          </a:stretch>
                        </pic:blipFill>
                        <pic:spPr>
                          <a:xfrm>
                            <a:off x="0" y="0"/>
                            <a:ext cx="0" cy="72390"/>
                          </a:xfrm>
                          <a:prstGeom prst="rect">
                            <a:avLst/>
                          </a:prstGeom>
                          <a:ln>
                            <a:noFill/>
                          </a:ln>
                        </pic:spPr>
                      </pic:pic>
                    </a:graphicData>
                  </a:graphic>
                </wp:anchor>
              </w:drawing>
            </w:r>
            <w:r>
              <w:rPr>
                <w:rFonts w:hint="eastAsia" w:ascii="宋体" w:hAnsi="宋体" w:eastAsia="宋体" w:cs="宋体"/>
                <w:i w:val="0"/>
                <w:iCs w:val="0"/>
                <w:color w:val="000000"/>
                <w:kern w:val="0"/>
                <w:sz w:val="21"/>
                <w:szCs w:val="21"/>
                <w:u w:val="none"/>
                <w:bdr w:val="single" w:color="000000" w:sz="4" w:space="0"/>
                <w:lang w:val="en-US" w:eastAsia="zh-CN"/>
              </w:rPr>
              <w:drawing>
                <wp:anchor distT="0" distB="0" distL="0" distR="0" simplePos="0" relativeHeight="251659264" behindDoc="0" locked="0" layoutInCell="1" allowOverlap="1">
                  <wp:simplePos x="0" y="0"/>
                  <wp:positionH relativeFrom="column">
                    <wp:posOffset>333375</wp:posOffset>
                  </wp:positionH>
                  <wp:positionV relativeFrom="paragraph">
                    <wp:posOffset>133350</wp:posOffset>
                  </wp:positionV>
                  <wp:extent cx="0" cy="72390"/>
                  <wp:effectExtent l="0" t="0" r="0" b="0"/>
                  <wp:wrapNone/>
                  <wp:docPr id="1030" name="Line_2_SpCnt_4"/>
                  <wp:cNvGraphicFramePr/>
                  <a:graphic xmlns:a="http://schemas.openxmlformats.org/drawingml/2006/main">
                    <a:graphicData uri="http://schemas.openxmlformats.org/drawingml/2006/picture">
                      <pic:pic xmlns:pic="http://schemas.openxmlformats.org/drawingml/2006/picture">
                        <pic:nvPicPr>
                          <pic:cNvPr id="1030" name="Line_2_SpCnt_4"/>
                          <pic:cNvPicPr/>
                        </pic:nvPicPr>
                        <pic:blipFill>
                          <a:blip r:embed="rId8" cstate="print"/>
                          <a:srcRect/>
                          <a:stretch>
                            <a:fillRect/>
                          </a:stretch>
                        </pic:blipFill>
                        <pic:spPr>
                          <a:xfrm>
                            <a:off x="0" y="0"/>
                            <a:ext cx="0" cy="72390"/>
                          </a:xfrm>
                          <a:prstGeom prst="rect">
                            <a:avLst/>
                          </a:prstGeom>
                          <a:ln>
                            <a:noFill/>
                          </a:ln>
                        </pic:spPr>
                      </pic:pic>
                    </a:graphicData>
                  </a:graphic>
                </wp:anchor>
              </w:drawing>
            </w:r>
            <w:r>
              <w:rPr>
                <w:rFonts w:hint="eastAsia" w:ascii="宋体" w:hAnsi="宋体" w:eastAsia="宋体" w:cs="宋体"/>
                <w:i w:val="0"/>
                <w:iCs w:val="0"/>
                <w:color w:val="000000"/>
                <w:kern w:val="0"/>
                <w:sz w:val="21"/>
                <w:szCs w:val="21"/>
                <w:u w:val="none"/>
                <w:bdr w:val="single" w:color="000000" w:sz="4" w:space="0"/>
                <w:lang w:val="en-US" w:eastAsia="zh-CN"/>
              </w:rPr>
              <w:drawing>
                <wp:anchor distT="0" distB="0" distL="0" distR="0" simplePos="0" relativeHeight="251659264" behindDoc="0" locked="0" layoutInCell="1" allowOverlap="1">
                  <wp:simplePos x="0" y="0"/>
                  <wp:positionH relativeFrom="column">
                    <wp:posOffset>333375</wp:posOffset>
                  </wp:positionH>
                  <wp:positionV relativeFrom="paragraph">
                    <wp:posOffset>133350</wp:posOffset>
                  </wp:positionV>
                  <wp:extent cx="0" cy="72390"/>
                  <wp:effectExtent l="0" t="0" r="0" b="0"/>
                  <wp:wrapNone/>
                  <wp:docPr id="1031" name="Line_2_SpCnt_5"/>
                  <wp:cNvGraphicFramePr/>
                  <a:graphic xmlns:a="http://schemas.openxmlformats.org/drawingml/2006/main">
                    <a:graphicData uri="http://schemas.openxmlformats.org/drawingml/2006/picture">
                      <pic:pic xmlns:pic="http://schemas.openxmlformats.org/drawingml/2006/picture">
                        <pic:nvPicPr>
                          <pic:cNvPr id="1031" name="Line_2_SpCnt_5"/>
                          <pic:cNvPicPr/>
                        </pic:nvPicPr>
                        <pic:blipFill>
                          <a:blip r:embed="rId8" cstate="print"/>
                          <a:srcRect/>
                          <a:stretch>
                            <a:fillRect/>
                          </a:stretch>
                        </pic:blipFill>
                        <pic:spPr>
                          <a:xfrm>
                            <a:off x="0" y="0"/>
                            <a:ext cx="0" cy="72390"/>
                          </a:xfrm>
                          <a:prstGeom prst="rect">
                            <a:avLst/>
                          </a:prstGeom>
                          <a:ln>
                            <a:noFill/>
                          </a:ln>
                        </pic:spPr>
                      </pic:pic>
                    </a:graphicData>
                  </a:graphic>
                </wp:anchor>
              </w:drawing>
            </w:r>
            <w:r>
              <w:rPr>
                <w:rFonts w:hint="eastAsia" w:ascii="宋体" w:hAnsi="宋体" w:eastAsia="宋体" w:cs="宋体"/>
                <w:i w:val="0"/>
                <w:iCs w:val="0"/>
                <w:color w:val="000000"/>
                <w:kern w:val="0"/>
                <w:sz w:val="21"/>
                <w:szCs w:val="21"/>
                <w:u w:val="none"/>
                <w:lang w:val="en-US" w:eastAsia="zh-CN"/>
              </w:rPr>
              <w:t>住院三层</w:t>
            </w:r>
            <w:r>
              <w:rPr>
                <w:rFonts w:hint="default" w:ascii="Times New Roman" w:hAnsi="Times New Roman" w:eastAsia="宋体" w:cs="Times New Roman"/>
                <w:i w:val="0"/>
                <w:iCs w:val="0"/>
                <w:color w:val="000000"/>
                <w:kern w:val="0"/>
                <w:sz w:val="21"/>
                <w:szCs w:val="21"/>
                <w:u w:val="none"/>
                <w:lang w:val="en-US" w:eastAsia="zh-CN"/>
              </w:rPr>
              <w:t>CICU</w:t>
            </w:r>
            <w:r>
              <w:rPr>
                <w:rFonts w:hint="eastAsia" w:ascii="宋体" w:hAnsi="宋体" w:eastAsia="宋体" w:cs="宋体"/>
                <w:i w:val="0"/>
                <w:iCs w:val="0"/>
                <w:color w:val="000000"/>
                <w:kern w:val="0"/>
                <w:sz w:val="21"/>
                <w:szCs w:val="21"/>
                <w:u w:val="none"/>
                <w:lang w:val="en-US" w:eastAsia="zh-CN"/>
              </w:rPr>
              <w:t>配电（备）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住院四层妇产科配电（备）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住院四层</w:t>
            </w:r>
            <w:r>
              <w:rPr>
                <w:rFonts w:hint="default" w:ascii="Times New Roman" w:hAnsi="Times New Roman" w:eastAsia="宋体" w:cs="Times New Roman"/>
                <w:i w:val="0"/>
                <w:iCs w:val="0"/>
                <w:color w:val="000000"/>
                <w:kern w:val="0"/>
                <w:sz w:val="21"/>
                <w:szCs w:val="21"/>
                <w:u w:val="none"/>
                <w:lang w:val="en-US" w:eastAsia="zh-CN"/>
              </w:rPr>
              <w:t>MICU</w:t>
            </w:r>
            <w:r>
              <w:rPr>
                <w:rFonts w:hint="eastAsia" w:ascii="宋体" w:hAnsi="宋体" w:eastAsia="宋体" w:cs="宋体"/>
                <w:i w:val="0"/>
                <w:iCs w:val="0"/>
                <w:color w:val="000000"/>
                <w:kern w:val="0"/>
                <w:sz w:val="21"/>
                <w:szCs w:val="21"/>
                <w:u w:val="none"/>
                <w:lang w:val="en-US" w:eastAsia="zh-CN"/>
              </w:rPr>
              <w:t>配电（备）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住院六层</w:t>
            </w:r>
            <w:r>
              <w:rPr>
                <w:rFonts w:hint="default" w:ascii="Times New Roman" w:hAnsi="Times New Roman" w:eastAsia="宋体" w:cs="Times New Roman"/>
                <w:i w:val="0"/>
                <w:iCs w:val="0"/>
                <w:color w:val="000000"/>
                <w:kern w:val="0"/>
                <w:sz w:val="21"/>
                <w:szCs w:val="21"/>
                <w:u w:val="none"/>
                <w:lang w:val="en-US" w:eastAsia="zh-CN"/>
              </w:rPr>
              <w:t>NICU</w:t>
            </w:r>
            <w:r>
              <w:rPr>
                <w:rFonts w:hint="eastAsia" w:ascii="宋体" w:hAnsi="宋体" w:eastAsia="宋体" w:cs="宋体"/>
                <w:i w:val="0"/>
                <w:iCs w:val="0"/>
                <w:color w:val="000000"/>
                <w:kern w:val="0"/>
                <w:sz w:val="21"/>
                <w:szCs w:val="21"/>
                <w:u w:val="none"/>
                <w:lang w:val="en-US" w:eastAsia="zh-CN"/>
              </w:rPr>
              <w:t>配电（备）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配电房用电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住院六层</w:t>
            </w:r>
            <w:r>
              <w:rPr>
                <w:rFonts w:hint="default" w:ascii="Times New Roman" w:hAnsi="Times New Roman" w:eastAsia="宋体" w:cs="Times New Roman"/>
                <w:i w:val="0"/>
                <w:iCs w:val="0"/>
                <w:color w:val="000000"/>
                <w:kern w:val="0"/>
                <w:sz w:val="21"/>
                <w:szCs w:val="21"/>
                <w:u w:val="none"/>
                <w:lang w:val="en-US" w:eastAsia="zh-CN"/>
              </w:rPr>
              <w:t>NICU</w:t>
            </w:r>
            <w:r>
              <w:rPr>
                <w:rFonts w:hint="eastAsia" w:ascii="宋体" w:hAnsi="宋体" w:eastAsia="宋体" w:cs="宋体"/>
                <w:i w:val="0"/>
                <w:iCs w:val="0"/>
                <w:color w:val="000000"/>
                <w:kern w:val="0"/>
                <w:sz w:val="21"/>
                <w:szCs w:val="21"/>
                <w:u w:val="none"/>
                <w:lang w:val="en-US" w:eastAsia="zh-CN"/>
              </w:rPr>
              <w:t>配电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K169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住院七层</w:t>
            </w:r>
            <w:r>
              <w:rPr>
                <w:rFonts w:hint="default" w:ascii="Times New Roman" w:hAnsi="Times New Roman" w:eastAsia="宋体" w:cs="Times New Roman"/>
                <w:i w:val="0"/>
                <w:iCs w:val="0"/>
                <w:color w:val="000000"/>
                <w:kern w:val="0"/>
                <w:sz w:val="21"/>
                <w:szCs w:val="21"/>
                <w:u w:val="none"/>
                <w:lang w:val="en-US" w:eastAsia="zh-CN"/>
              </w:rPr>
              <w:t>PICU</w:t>
            </w:r>
            <w:r>
              <w:rPr>
                <w:rFonts w:hint="eastAsia" w:ascii="宋体" w:hAnsi="宋体" w:eastAsia="宋体" w:cs="宋体"/>
                <w:i w:val="0"/>
                <w:iCs w:val="0"/>
                <w:color w:val="000000"/>
                <w:kern w:val="0"/>
                <w:sz w:val="21"/>
                <w:szCs w:val="21"/>
                <w:u w:val="none"/>
                <w:lang w:val="en-US" w:eastAsia="zh-CN"/>
              </w:rPr>
              <w:t>配电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住院九层</w:t>
            </w:r>
            <w:r>
              <w:rPr>
                <w:rFonts w:hint="default" w:ascii="Times New Roman" w:hAnsi="Times New Roman" w:eastAsia="宋体" w:cs="Times New Roman"/>
                <w:i w:val="0"/>
                <w:iCs w:val="0"/>
                <w:color w:val="000000"/>
                <w:kern w:val="0"/>
                <w:sz w:val="21"/>
                <w:szCs w:val="21"/>
                <w:u w:val="none"/>
                <w:lang w:val="en-US" w:eastAsia="zh-CN"/>
              </w:rPr>
              <w:t>NICU</w:t>
            </w:r>
            <w:r>
              <w:rPr>
                <w:rFonts w:hint="eastAsia" w:ascii="宋体" w:hAnsi="宋体" w:eastAsia="宋体" w:cs="宋体"/>
                <w:i w:val="0"/>
                <w:iCs w:val="0"/>
                <w:color w:val="000000"/>
                <w:kern w:val="0"/>
                <w:sz w:val="21"/>
                <w:szCs w:val="21"/>
                <w:u w:val="none"/>
                <w:lang w:val="en-US" w:eastAsia="zh-CN"/>
              </w:rPr>
              <w:t>配电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169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住院电梯</w:t>
            </w:r>
            <w:r>
              <w:rPr>
                <w:rFonts w:hint="default" w:ascii="Times New Roman" w:hAnsi="Times New Roman" w:eastAsia="宋体" w:cs="Times New Roman"/>
                <w:i w:val="0"/>
                <w:iCs w:val="0"/>
                <w:color w:val="000000"/>
                <w:kern w:val="0"/>
                <w:sz w:val="21"/>
                <w:szCs w:val="21"/>
                <w:u w:val="none"/>
                <w:lang w:val="en-US" w:eastAsia="zh-CN"/>
              </w:rPr>
              <w:t>1</w:t>
            </w:r>
            <w:r>
              <w:rPr>
                <w:rFonts w:hint="eastAsia" w:ascii="宋体" w:hAnsi="宋体" w:eastAsia="宋体" w:cs="宋体"/>
                <w:i w:val="0"/>
                <w:iCs w:val="0"/>
                <w:color w:val="000000"/>
                <w:kern w:val="0"/>
                <w:sz w:val="21"/>
                <w:szCs w:val="21"/>
                <w:u w:val="none"/>
                <w:lang w:val="en-US" w:eastAsia="zh-CN"/>
              </w:rPr>
              <w:t>配电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住院电梯</w:t>
            </w:r>
            <w:r>
              <w:rPr>
                <w:rFonts w:hint="default" w:ascii="Times New Roman" w:hAnsi="Times New Roman" w:eastAsia="宋体" w:cs="Times New Roman"/>
                <w:i w:val="0"/>
                <w:iCs w:val="0"/>
                <w:color w:val="000000"/>
                <w:kern w:val="0"/>
                <w:sz w:val="21"/>
                <w:szCs w:val="21"/>
                <w:u w:val="none"/>
                <w:lang w:val="en-US" w:eastAsia="zh-CN"/>
              </w:rPr>
              <w:t>2</w:t>
            </w:r>
            <w:r>
              <w:rPr>
                <w:rFonts w:hint="eastAsia" w:ascii="宋体" w:hAnsi="宋体" w:eastAsia="宋体" w:cs="宋体"/>
                <w:i w:val="0"/>
                <w:iCs w:val="0"/>
                <w:color w:val="000000"/>
                <w:kern w:val="0"/>
                <w:sz w:val="21"/>
                <w:szCs w:val="21"/>
                <w:u w:val="none"/>
                <w:lang w:val="en-US" w:eastAsia="zh-CN"/>
              </w:rPr>
              <w:t>配电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住院供应科电梯配电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备用（医技二楼日间手术室备供）</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备用（放射科MR备供）</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门诊首层配液区（备）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门诊银行</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K179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住院应急照明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住院地下室照明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179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住院地下室消防风机（备）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门诊医技地下室消防风机</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备用（发电机房电流）</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住院消防中心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住院弱电机房</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住院消防梯</w:t>
            </w:r>
            <w:r>
              <w:rPr>
                <w:rFonts w:hint="default" w:ascii="Times New Roman" w:hAnsi="Times New Roman" w:eastAsia="宋体" w:cs="Times New Roman"/>
                <w:i w:val="0"/>
                <w:iCs w:val="0"/>
                <w:color w:val="000000"/>
                <w:kern w:val="0"/>
                <w:sz w:val="21"/>
                <w:szCs w:val="21"/>
                <w:u w:val="none"/>
                <w:lang w:val="en-US" w:eastAsia="zh-CN"/>
              </w:rPr>
              <w:t xml:space="preserve">1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住院消防梯</w:t>
            </w:r>
            <w:r>
              <w:rPr>
                <w:rFonts w:hint="default" w:ascii="Times New Roman" w:hAnsi="Times New Roman" w:eastAsia="宋体" w:cs="Times New Roman"/>
                <w:i w:val="0"/>
                <w:iCs w:val="0"/>
                <w:color w:val="000000"/>
                <w:kern w:val="0"/>
                <w:sz w:val="21"/>
                <w:szCs w:val="21"/>
                <w:u w:val="none"/>
                <w:lang w:val="en-US" w:eastAsia="zh-CN"/>
              </w:rPr>
              <w:t xml:space="preserve">2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K189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住院地下室太平间</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消防泵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189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生活泵</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备用（遗传分子PCR内机备供）</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住院医疗用电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吸引站房</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空气站房</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备用（生物样品库备供）</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K199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rPr>
              <w:t>FD11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199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医技计算中心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门诊应急照明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医技应急照明</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医技消防用电</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备用（放射科MR备供）</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无铭牌（医技六楼普通用电备）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2000A住院二层中心供应</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FD12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K209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医技四层遗传中</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医技三层检验科</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医技六层生殖中心</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K212</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医技九层理疗科医疗</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医技消防梯</w:t>
            </w:r>
            <w:r>
              <w:rPr>
                <w:rFonts w:hint="default" w:ascii="Times New Roman" w:hAnsi="Times New Roman" w:eastAsia="宋体" w:cs="Times New Roman"/>
                <w:i w:val="0"/>
                <w:iCs w:val="0"/>
                <w:color w:val="000000"/>
                <w:kern w:val="0"/>
                <w:sz w:val="21"/>
                <w:szCs w:val="21"/>
                <w:u w:val="none"/>
                <w:lang w:val="en-US" w:eastAsia="zh-CN"/>
              </w:rPr>
              <w:t xml:space="preserve">1    </w:t>
            </w:r>
            <w:r>
              <w:rPr>
                <w:rFonts w:hint="eastAsia" w:ascii="宋体" w:hAnsi="宋体" w:eastAsia="宋体" w:cs="宋体"/>
                <w:i w:val="0"/>
                <w:iCs w:val="0"/>
                <w:color w:val="000000"/>
                <w:kern w:val="0"/>
                <w:sz w:val="21"/>
                <w:szCs w:val="21"/>
                <w:u w:val="none"/>
                <w:lang w:val="en-US" w:eastAsia="zh-CN"/>
              </w:rPr>
              <w:t>（备）</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FD13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医技消防梯</w:t>
            </w:r>
            <w:r>
              <w:rPr>
                <w:rFonts w:hint="default" w:ascii="Times New Roman" w:hAnsi="Times New Roman" w:eastAsia="宋体" w:cs="Times New Roman"/>
                <w:i w:val="0"/>
                <w:iCs w:val="0"/>
                <w:color w:val="000000"/>
                <w:kern w:val="0"/>
                <w:sz w:val="21"/>
                <w:szCs w:val="21"/>
                <w:u w:val="none"/>
                <w:lang w:val="en-US" w:eastAsia="zh-CN"/>
              </w:rPr>
              <w:t xml:space="preserve">2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门诊消防动力</w:t>
            </w:r>
            <w:r>
              <w:rPr>
                <w:rFonts w:hint="default" w:ascii="Times New Roman" w:hAnsi="Times New Roman" w:eastAsia="宋体" w:cs="Times New Roman"/>
                <w:i w:val="0"/>
                <w:iCs w:val="0"/>
                <w:color w:val="000000"/>
                <w:kern w:val="0"/>
                <w:sz w:val="21"/>
                <w:szCs w:val="21"/>
                <w:u w:val="none"/>
                <w:lang w:val="en-US" w:eastAsia="zh-CN"/>
              </w:rPr>
              <w:t xml:space="preserve">  </w:t>
            </w:r>
            <w:r>
              <w:rPr>
                <w:rFonts w:hint="eastAsia" w:ascii="宋体" w:hAnsi="宋体" w:eastAsia="宋体" w:cs="宋体"/>
                <w:i w:val="0"/>
                <w:iCs w:val="0"/>
                <w:color w:val="000000"/>
                <w:kern w:val="0"/>
                <w:sz w:val="21"/>
                <w:szCs w:val="21"/>
                <w:u w:val="none"/>
                <w:lang w:val="en-US" w:eastAsia="zh-CN"/>
              </w:rPr>
              <w:t>（备）</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医技客梯</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K218</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门诊电梯</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K219</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门诊扶梯</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K220</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219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K221</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945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220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K223</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受电柜（总电量）</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221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K224</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供应室（出线3）</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222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K225</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供应室（出线4）</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223</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K226</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日间手术室空调（备用1）</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224</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rPr>
              <w:t>K227</w:t>
            </w: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供应室（备用2）</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89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2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225</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出线回路2</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P36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226</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29"/>
                <w:lang w:val="en-US" w:eastAsia="zh-CN"/>
              </w:rPr>
              <w:t xml:space="preserve">出线回路3 </w:t>
            </w:r>
            <w:r>
              <w:rPr>
                <w:rStyle w:val="30"/>
                <w:lang w:val="en-US" w:eastAsia="zh-CN"/>
              </w:rPr>
              <w:t xml:space="preserve"> ZX4X185+1X90 供应室</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227</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出线回路4</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228</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备用  日间手术室</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229</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出线回路1</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P37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230</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备用</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231</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备用2</w:t>
            </w: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232</w:t>
            </w: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4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变压器进线</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P41</w:t>
            </w:r>
          </w:p>
        </w:tc>
      </w:tr>
    </w:tbl>
    <w:p>
      <w:pPr>
        <w:pStyle w:val="13"/>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宋体" w:hAnsi="宋体" w:eastAsia="宋体" w:cs="宋体"/>
          <w:spacing w:val="0"/>
          <w:sz w:val="21"/>
          <w:szCs w:val="21"/>
        </w:rPr>
      </w:pPr>
    </w:p>
    <w:p>
      <w:pPr>
        <w:pStyle w:val="13"/>
        <w:keepNext w:val="0"/>
        <w:keepLines w:val="0"/>
        <w:pageBreakBefore w:val="0"/>
        <w:widowControl w:val="0"/>
        <w:kinsoku/>
        <w:wordWrap/>
        <w:overflowPunct/>
        <w:topLinePunct w:val="0"/>
        <w:autoSpaceDE/>
        <w:autoSpaceDN/>
        <w:bidi w:val="0"/>
        <w:adjustRightInd/>
        <w:snapToGrid/>
        <w:spacing w:line="360" w:lineRule="auto"/>
        <w:ind w:left="220" w:leftChars="0" w:right="0"/>
        <w:jc w:val="left"/>
        <w:textAlignment w:val="auto"/>
        <w:rPr>
          <w:rFonts w:hint="eastAsia" w:ascii="宋体" w:hAnsi="宋体" w:eastAsia="宋体" w:cs="宋体"/>
          <w:spacing w:val="0"/>
          <w:sz w:val="21"/>
          <w:szCs w:val="21"/>
          <w:lang w:val="en-US" w:eastAsia="zh-CN"/>
        </w:rPr>
      </w:pPr>
      <w:r>
        <w:rPr>
          <w:rFonts w:hint="eastAsia" w:ascii="宋体" w:hAnsi="宋体" w:eastAsia="宋体" w:cs="宋体"/>
          <w:spacing w:val="0"/>
          <w:sz w:val="21"/>
          <w:szCs w:val="21"/>
          <w:lang w:val="en-US" w:eastAsia="zh-CN"/>
        </w:rPr>
        <w:t>附件三：水表点位清单（总计量）</w:t>
      </w:r>
    </w:p>
    <w:tbl>
      <w:tblPr>
        <w:tblStyle w:val="16"/>
        <w:tblW w:w="91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24"/>
        <w:gridCol w:w="3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single" w:color="auto" w:sz="4" w:space="0"/>
              <w:left w:val="single" w:color="auto" w:sz="4" w:space="0"/>
              <w:bottom w:val="single" w:color="auto" w:sz="4" w:space="0"/>
              <w:right w:val="single" w:color="auto" w:sz="4" w:space="0"/>
            </w:tcBorders>
            <w:shd w:val="clear" w:color="auto" w:fill="DCE6F2"/>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计量管路</w:t>
            </w:r>
          </w:p>
        </w:tc>
        <w:tc>
          <w:tcPr>
            <w:tcW w:w="3635" w:type="dxa"/>
            <w:tcBorders>
              <w:top w:val="single" w:color="auto" w:sz="4" w:space="0"/>
              <w:left w:val="nil"/>
              <w:bottom w:val="single" w:color="auto" w:sz="4" w:space="0"/>
              <w:right w:val="single" w:color="auto" w:sz="4" w:space="0"/>
            </w:tcBorders>
            <w:shd w:val="clear" w:color="auto" w:fill="DCE6F2"/>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管径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院区总用水1</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院区总用水2（行政楼及食堂用水）</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羽毛球馆</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洗衣房</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保健楼</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康复楼</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供应科</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行政楼</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食堂</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住院楼1F及外景绿化</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住院楼2F以上供水</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门诊、医技楼1F及外景绿化</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jc w:val="center"/>
        </w:trPr>
        <w:tc>
          <w:tcPr>
            <w:tcW w:w="552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门诊、医技楼2F以上</w:t>
            </w:r>
          </w:p>
        </w:tc>
        <w:tc>
          <w:tcPr>
            <w:tcW w:w="363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DN150</w:t>
            </w:r>
          </w:p>
        </w:tc>
      </w:tr>
    </w:tbl>
    <w:p>
      <w:pPr>
        <w:pStyle w:val="13"/>
        <w:keepNext w:val="0"/>
        <w:keepLines w:val="0"/>
        <w:pageBreakBefore w:val="0"/>
        <w:widowControl w:val="0"/>
        <w:kinsoku/>
        <w:wordWrap/>
        <w:overflowPunct/>
        <w:topLinePunct w:val="0"/>
        <w:autoSpaceDE/>
        <w:autoSpaceDN/>
        <w:bidi w:val="0"/>
        <w:adjustRightInd/>
        <w:snapToGrid/>
        <w:spacing w:line="360" w:lineRule="auto"/>
        <w:ind w:left="220" w:leftChars="0" w:right="0"/>
        <w:jc w:val="left"/>
        <w:textAlignment w:val="auto"/>
        <w:rPr>
          <w:rFonts w:hint="eastAsia" w:ascii="宋体" w:hAnsi="宋体" w:eastAsia="宋体" w:cs="宋体"/>
          <w:spacing w:val="0"/>
          <w:sz w:val="21"/>
          <w:szCs w:val="21"/>
          <w:lang w:val="en-US" w:eastAsia="zh-CN"/>
        </w:rPr>
      </w:pPr>
    </w:p>
    <w:p>
      <w:pPr>
        <w:pStyle w:val="13"/>
        <w:keepNext w:val="0"/>
        <w:keepLines w:val="0"/>
        <w:pageBreakBefore w:val="0"/>
        <w:widowControl w:val="0"/>
        <w:kinsoku/>
        <w:wordWrap/>
        <w:overflowPunct/>
        <w:topLinePunct w:val="0"/>
        <w:autoSpaceDE/>
        <w:autoSpaceDN/>
        <w:bidi w:val="0"/>
        <w:adjustRightInd/>
        <w:snapToGrid/>
        <w:spacing w:line="360" w:lineRule="auto"/>
        <w:ind w:left="220" w:leftChars="0" w:right="0"/>
        <w:jc w:val="left"/>
        <w:textAlignment w:val="auto"/>
        <w:rPr>
          <w:rFonts w:hint="default" w:ascii="宋体" w:hAnsi="宋体" w:eastAsia="宋体" w:cs="宋体"/>
          <w:b w:val="0"/>
          <w:bCs w:val="0"/>
          <w:i w:val="0"/>
          <w:iCs w:val="0"/>
          <w:color w:val="auto"/>
          <w:spacing w:val="0"/>
          <w:sz w:val="21"/>
          <w:szCs w:val="21"/>
          <w:highlight w:val="none"/>
          <w:vertAlign w:val="baseline"/>
          <w:lang w:val="en-US" w:eastAsia="zh-CN" w:bidi="ar-SA"/>
        </w:rPr>
      </w:pPr>
      <w:r>
        <w:rPr>
          <w:rFonts w:hint="default" w:ascii="宋体" w:hAnsi="宋体" w:eastAsia="宋体" w:cs="宋体"/>
          <w:b w:val="0"/>
          <w:bCs w:val="0"/>
          <w:i w:val="0"/>
          <w:iCs w:val="0"/>
          <w:color w:val="auto"/>
          <w:spacing w:val="0"/>
          <w:sz w:val="21"/>
          <w:szCs w:val="21"/>
          <w:highlight w:val="none"/>
          <w:vertAlign w:val="baseline"/>
          <w:lang w:val="en-US" w:eastAsia="zh-CN" w:bidi="ar-SA"/>
        </w:rPr>
        <w:t>附件</w:t>
      </w:r>
      <w:r>
        <w:rPr>
          <w:rFonts w:hint="eastAsia" w:ascii="宋体" w:hAnsi="宋体" w:eastAsia="宋体" w:cs="宋体"/>
          <w:b w:val="0"/>
          <w:bCs w:val="0"/>
          <w:i w:val="0"/>
          <w:iCs w:val="0"/>
          <w:color w:val="auto"/>
          <w:spacing w:val="0"/>
          <w:sz w:val="21"/>
          <w:szCs w:val="21"/>
          <w:highlight w:val="none"/>
          <w:vertAlign w:val="baseline"/>
          <w:lang w:val="en-US" w:eastAsia="zh-CN" w:bidi="ar-SA"/>
        </w:rPr>
        <w:t>四</w:t>
      </w:r>
      <w:r>
        <w:rPr>
          <w:rFonts w:hint="default" w:ascii="宋体" w:hAnsi="宋体" w:eastAsia="宋体" w:cs="宋体"/>
          <w:b w:val="0"/>
          <w:bCs w:val="0"/>
          <w:i w:val="0"/>
          <w:iCs w:val="0"/>
          <w:color w:val="auto"/>
          <w:spacing w:val="0"/>
          <w:sz w:val="21"/>
          <w:szCs w:val="21"/>
          <w:highlight w:val="none"/>
          <w:vertAlign w:val="baseline"/>
          <w:lang w:val="en-US" w:eastAsia="zh-CN" w:bidi="ar-SA"/>
        </w:rPr>
        <w:t>：水表点位清单（</w:t>
      </w:r>
      <w:r>
        <w:rPr>
          <w:rFonts w:hint="eastAsia" w:ascii="宋体" w:hAnsi="宋体" w:eastAsia="宋体" w:cs="宋体"/>
          <w:b w:val="0"/>
          <w:bCs w:val="0"/>
          <w:i w:val="0"/>
          <w:iCs w:val="0"/>
          <w:color w:val="auto"/>
          <w:spacing w:val="0"/>
          <w:sz w:val="21"/>
          <w:szCs w:val="21"/>
          <w:highlight w:val="none"/>
          <w:vertAlign w:val="baseline"/>
          <w:lang w:val="en-US" w:eastAsia="zh-CN" w:bidi="ar-SA"/>
        </w:rPr>
        <w:t>楼层主要</w:t>
      </w:r>
      <w:r>
        <w:rPr>
          <w:rFonts w:hint="default" w:ascii="宋体" w:hAnsi="宋体" w:eastAsia="宋体" w:cs="宋体"/>
          <w:b w:val="0"/>
          <w:bCs w:val="0"/>
          <w:i w:val="0"/>
          <w:iCs w:val="0"/>
          <w:color w:val="auto"/>
          <w:spacing w:val="0"/>
          <w:sz w:val="21"/>
          <w:szCs w:val="21"/>
          <w:highlight w:val="none"/>
          <w:vertAlign w:val="baseline"/>
          <w:lang w:val="en-US" w:eastAsia="zh-CN" w:bidi="ar-SA"/>
        </w:rPr>
        <w:t>计量</w:t>
      </w:r>
      <w:r>
        <w:rPr>
          <w:rFonts w:hint="eastAsia" w:ascii="宋体" w:hAnsi="宋体" w:eastAsia="宋体" w:cs="宋体"/>
          <w:b w:val="0"/>
          <w:bCs w:val="0"/>
          <w:i w:val="0"/>
          <w:iCs w:val="0"/>
          <w:color w:val="auto"/>
          <w:spacing w:val="0"/>
          <w:sz w:val="21"/>
          <w:szCs w:val="21"/>
          <w:highlight w:val="none"/>
          <w:vertAlign w:val="baseline"/>
          <w:lang w:val="en-US" w:eastAsia="zh-CN" w:bidi="ar-SA"/>
        </w:rPr>
        <w:t>点位，详细数量以技术需求表为准</w:t>
      </w:r>
      <w:r>
        <w:rPr>
          <w:rFonts w:hint="default" w:ascii="宋体" w:hAnsi="宋体" w:eastAsia="宋体" w:cs="宋体"/>
          <w:b w:val="0"/>
          <w:bCs w:val="0"/>
          <w:i w:val="0"/>
          <w:iCs w:val="0"/>
          <w:color w:val="auto"/>
          <w:spacing w:val="0"/>
          <w:sz w:val="21"/>
          <w:szCs w:val="21"/>
          <w:highlight w:val="none"/>
          <w:vertAlign w:val="baseline"/>
          <w:lang w:val="en-US" w:eastAsia="zh-CN" w:bidi="ar-SA"/>
        </w:rPr>
        <w:t>）</w:t>
      </w:r>
    </w:p>
    <w:tbl>
      <w:tblPr>
        <w:tblStyle w:val="16"/>
        <w:tblW w:w="90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5"/>
        <w:gridCol w:w="2078"/>
        <w:gridCol w:w="2742"/>
        <w:gridCol w:w="3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序号</w:t>
            </w:r>
          </w:p>
        </w:tc>
        <w:tc>
          <w:tcPr>
            <w:tcW w:w="2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楼层属性</w:t>
            </w:r>
          </w:p>
        </w:tc>
        <w:tc>
          <w:tcPr>
            <w:tcW w:w="27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表号</w:t>
            </w:r>
          </w:p>
        </w:tc>
        <w:tc>
          <w:tcPr>
            <w:tcW w:w="3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管径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新供应室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冷水（天花里）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住院十楼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住院十楼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中区冷水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住院九楼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住院九楼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中区冷水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住院九楼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住院九楼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中区冷水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住院九楼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住院七楼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南区冷水进水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住院七楼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中区冷水进水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住院七楼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北区冷水进水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住院六楼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住院五楼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住院五楼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中区冷水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住院五楼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住院四楼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住院四楼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中区冷水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住院四楼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住院三楼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住院三楼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北区冷水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住院二楼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医技九楼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医技八楼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医技七楼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二区冷水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三区冷水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四区冷水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医技四楼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二区冷水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医技四楼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三区冷水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医技四楼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四区冷水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医技三楼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二区冷水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医技三楼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三区冷水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医技三楼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四区冷水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一区冷水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二区冷水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三区冷水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四区冷水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医技一楼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门诊五楼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门诊四楼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门诊三楼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门诊二楼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门诊一楼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冷水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50</w:t>
            </w:r>
          </w:p>
        </w:tc>
      </w:tr>
    </w:tbl>
    <w:p>
      <w:pPr>
        <w:pStyle w:val="13"/>
        <w:keepNext w:val="0"/>
        <w:keepLines w:val="0"/>
        <w:pageBreakBefore w:val="0"/>
        <w:widowControl w:val="0"/>
        <w:kinsoku/>
        <w:wordWrap/>
        <w:overflowPunct/>
        <w:topLinePunct w:val="0"/>
        <w:autoSpaceDE/>
        <w:autoSpaceDN/>
        <w:bidi w:val="0"/>
        <w:adjustRightInd/>
        <w:snapToGrid/>
        <w:spacing w:line="360" w:lineRule="auto"/>
        <w:ind w:left="220" w:leftChars="0" w:right="0"/>
        <w:jc w:val="left"/>
        <w:textAlignment w:val="auto"/>
        <w:rPr>
          <w:rFonts w:hint="eastAsia" w:ascii="宋体" w:hAnsi="宋体" w:eastAsia="宋体" w:cs="宋体"/>
          <w:b/>
          <w:bCs/>
          <w:spacing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3" w:line="360" w:lineRule="auto"/>
        <w:ind w:left="0" w:leftChars="0"/>
        <w:jc w:val="left"/>
        <w:textAlignment w:val="auto"/>
        <w:rPr>
          <w:rFonts w:hint="default" w:ascii="宋体" w:hAnsi="宋体" w:eastAsia="宋体" w:cs="宋体"/>
          <w:spacing w:val="0"/>
          <w:sz w:val="26"/>
          <w:szCs w:val="26"/>
          <w:lang w:val="en-US" w:eastAsia="zh-CN"/>
        </w:rPr>
      </w:pPr>
    </w:p>
    <w:sectPr>
      <w:headerReference r:id="rId5" w:type="default"/>
      <w:footerReference r:id="rId6" w:type="default"/>
      <w:pgSz w:w="11920" w:h="16839"/>
      <w:pgMar w:top="1220" w:right="1260" w:bottom="1220" w:left="1120" w:header="899" w:footer="1074"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B557A"/>
    <w:multiLevelType w:val="singleLevel"/>
    <w:tmpl w:val="942B557A"/>
    <w:lvl w:ilvl="0" w:tentative="0">
      <w:start w:val="1"/>
      <w:numFmt w:val="decimal"/>
      <w:lvlText w:val="(%1)"/>
      <w:lvlJc w:val="left"/>
      <w:pPr>
        <w:ind w:left="425" w:hanging="425"/>
      </w:pPr>
      <w:rPr>
        <w:rFonts w:hint="default"/>
      </w:rPr>
    </w:lvl>
  </w:abstractNum>
  <w:abstractNum w:abstractNumId="1">
    <w:nsid w:val="97520576"/>
    <w:multiLevelType w:val="singleLevel"/>
    <w:tmpl w:val="97520576"/>
    <w:lvl w:ilvl="0" w:tentative="0">
      <w:start w:val="1"/>
      <w:numFmt w:val="decimal"/>
      <w:lvlText w:val="(%1)"/>
      <w:lvlJc w:val="left"/>
      <w:pPr>
        <w:ind w:left="425" w:hanging="425"/>
      </w:pPr>
      <w:rPr>
        <w:rFonts w:hint="default"/>
      </w:rPr>
    </w:lvl>
  </w:abstractNum>
  <w:abstractNum w:abstractNumId="2">
    <w:nsid w:val="A1440C7F"/>
    <w:multiLevelType w:val="singleLevel"/>
    <w:tmpl w:val="A1440C7F"/>
    <w:lvl w:ilvl="0" w:tentative="0">
      <w:start w:val="1"/>
      <w:numFmt w:val="decimal"/>
      <w:lvlText w:val="(%1)"/>
      <w:lvlJc w:val="left"/>
      <w:pPr>
        <w:ind w:left="425" w:hanging="425"/>
      </w:pPr>
      <w:rPr>
        <w:rFonts w:hint="default"/>
      </w:rPr>
    </w:lvl>
  </w:abstractNum>
  <w:abstractNum w:abstractNumId="3">
    <w:nsid w:val="CC5745CA"/>
    <w:multiLevelType w:val="singleLevel"/>
    <w:tmpl w:val="CC5745CA"/>
    <w:lvl w:ilvl="0" w:tentative="0">
      <w:start w:val="1"/>
      <w:numFmt w:val="decimal"/>
      <w:lvlText w:val="(%1)"/>
      <w:lvlJc w:val="left"/>
      <w:pPr>
        <w:ind w:left="425" w:hanging="425"/>
      </w:pPr>
      <w:rPr>
        <w:rFonts w:hint="default"/>
      </w:rPr>
    </w:lvl>
  </w:abstractNum>
  <w:abstractNum w:abstractNumId="4">
    <w:nsid w:val="E37E826A"/>
    <w:multiLevelType w:val="singleLevel"/>
    <w:tmpl w:val="E37E826A"/>
    <w:lvl w:ilvl="0" w:tentative="0">
      <w:start w:val="1"/>
      <w:numFmt w:val="decimal"/>
      <w:lvlText w:val="(%1)"/>
      <w:lvlJc w:val="left"/>
      <w:pPr>
        <w:ind w:left="425" w:hanging="425"/>
      </w:pPr>
      <w:rPr>
        <w:rFonts w:hint="default"/>
      </w:rPr>
    </w:lvl>
  </w:abstractNum>
  <w:abstractNum w:abstractNumId="5">
    <w:nsid w:val="E9391858"/>
    <w:multiLevelType w:val="singleLevel"/>
    <w:tmpl w:val="E9391858"/>
    <w:lvl w:ilvl="0" w:tentative="0">
      <w:start w:val="1"/>
      <w:numFmt w:val="decimal"/>
      <w:lvlText w:val="(%1)"/>
      <w:lvlJc w:val="left"/>
      <w:pPr>
        <w:ind w:left="425" w:hanging="425"/>
      </w:pPr>
      <w:rPr>
        <w:rFonts w:hint="default"/>
      </w:rPr>
    </w:lvl>
  </w:abstractNum>
  <w:abstractNum w:abstractNumId="6">
    <w:nsid w:val="F0B9BA9F"/>
    <w:multiLevelType w:val="singleLevel"/>
    <w:tmpl w:val="F0B9BA9F"/>
    <w:lvl w:ilvl="0" w:tentative="0">
      <w:start w:val="1"/>
      <w:numFmt w:val="decimal"/>
      <w:lvlText w:val="%1)"/>
      <w:lvlJc w:val="left"/>
      <w:pPr>
        <w:ind w:left="425" w:hanging="425"/>
      </w:pPr>
      <w:rPr>
        <w:rFonts w:hint="default"/>
      </w:rPr>
    </w:lvl>
  </w:abstractNum>
  <w:abstractNum w:abstractNumId="7">
    <w:nsid w:val="00000000"/>
    <w:multiLevelType w:val="multilevel"/>
    <w:tmpl w:val="00000000"/>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5"/>
      <w:suff w:val="nothing"/>
      <w:lvlText w:val="%3．"/>
      <w:lvlJc w:val="left"/>
      <w:pPr>
        <w:ind w:left="0" w:firstLine="400"/>
      </w:pPr>
      <w:rPr>
        <w:rFonts w:hint="eastAsia"/>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8">
    <w:nsid w:val="00000001"/>
    <w:multiLevelType w:val="singleLevel"/>
    <w:tmpl w:val="00000001"/>
    <w:lvl w:ilvl="0" w:tentative="0">
      <w:start w:val="1"/>
      <w:numFmt w:val="chineseCounting"/>
      <w:suff w:val="nothing"/>
      <w:lvlText w:val="%1、"/>
      <w:lvlJc w:val="left"/>
      <w:rPr>
        <w:rFonts w:hint="eastAsia"/>
      </w:rPr>
    </w:lvl>
  </w:abstractNum>
  <w:abstractNum w:abstractNumId="9">
    <w:nsid w:val="00000003"/>
    <w:multiLevelType w:val="singleLevel"/>
    <w:tmpl w:val="00000003"/>
    <w:lvl w:ilvl="0" w:tentative="0">
      <w:start w:val="1"/>
      <w:numFmt w:val="decimal"/>
      <w:suff w:val="nothing"/>
      <w:lvlText w:val="%1．"/>
      <w:lvlJc w:val="left"/>
      <w:pPr>
        <w:ind w:left="0" w:firstLine="400"/>
      </w:pPr>
      <w:rPr>
        <w:rFonts w:hint="default"/>
      </w:rPr>
    </w:lvl>
  </w:abstractNum>
  <w:abstractNum w:abstractNumId="10">
    <w:nsid w:val="00000004"/>
    <w:multiLevelType w:val="multilevel"/>
    <w:tmpl w:val="00000004"/>
    <w:lvl w:ilvl="0" w:tentative="0">
      <w:start w:val="1"/>
      <w:numFmt w:val="chineseCounting"/>
      <w:suff w:val="nothing"/>
      <w:lvlText w:val="第%1章 "/>
      <w:lvlJc w:val="left"/>
      <w:pPr>
        <w:ind w:left="425" w:hanging="425"/>
      </w:pPr>
      <w:rPr>
        <w:rFonts w:hint="eastAsia"/>
      </w:rPr>
    </w:lvl>
    <w:lvl w:ilvl="1" w:tentative="0">
      <w:start w:val="1"/>
      <w:numFmt w:val="decimal"/>
      <w:isLgl/>
      <w:lvlText w:val="%1.%2."/>
      <w:lvlJc w:val="left"/>
      <w:pPr>
        <w:ind w:left="567" w:hanging="567"/>
      </w:pPr>
      <w:rPr>
        <w:rFonts w:hint="eastAsia"/>
      </w:rPr>
    </w:lvl>
    <w:lvl w:ilvl="2" w:tentative="0">
      <w:start w:val="1"/>
      <w:numFmt w:val="decimal"/>
      <w:isLgl/>
      <w:lvlText w:val="%1.%2.%3."/>
      <w:lvlJc w:val="left"/>
      <w:pPr>
        <w:ind w:left="709" w:hanging="709"/>
      </w:pPr>
      <w:rPr>
        <w:rFonts w:hint="eastAsia"/>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abstractNum w:abstractNumId="11">
    <w:nsid w:val="00000005"/>
    <w:multiLevelType w:val="multilevel"/>
    <w:tmpl w:val="00000005"/>
    <w:lvl w:ilvl="0" w:tentative="0">
      <w:start w:val="1"/>
      <w:numFmt w:val="chineseCounting"/>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2">
    <w:nsid w:val="0D05AE4C"/>
    <w:multiLevelType w:val="singleLevel"/>
    <w:tmpl w:val="0D05AE4C"/>
    <w:lvl w:ilvl="0" w:tentative="0">
      <w:start w:val="1"/>
      <w:numFmt w:val="decimal"/>
      <w:lvlText w:val="(%1)"/>
      <w:lvlJc w:val="left"/>
      <w:pPr>
        <w:ind w:left="425" w:hanging="425"/>
      </w:pPr>
      <w:rPr>
        <w:rFonts w:hint="default"/>
      </w:rPr>
    </w:lvl>
  </w:abstractNum>
  <w:abstractNum w:abstractNumId="13">
    <w:nsid w:val="5C2F8D2F"/>
    <w:multiLevelType w:val="singleLevel"/>
    <w:tmpl w:val="5C2F8D2F"/>
    <w:lvl w:ilvl="0" w:tentative="0">
      <w:start w:val="1"/>
      <w:numFmt w:val="decimal"/>
      <w:lvlText w:val="(%1)"/>
      <w:lvlJc w:val="left"/>
      <w:pPr>
        <w:ind w:left="425" w:hanging="425"/>
      </w:pPr>
      <w:rPr>
        <w:rFonts w:hint="default"/>
      </w:rPr>
    </w:lvl>
  </w:abstractNum>
  <w:num w:numId="1">
    <w:abstractNumId w:val="7"/>
  </w:num>
  <w:num w:numId="2">
    <w:abstractNumId w:val="8"/>
  </w:num>
  <w:num w:numId="3">
    <w:abstractNumId w:val="10"/>
  </w:num>
  <w:num w:numId="4">
    <w:abstractNumId w:val="6"/>
  </w:num>
  <w:num w:numId="5">
    <w:abstractNumId w:val="9"/>
  </w:num>
  <w:num w:numId="6">
    <w:abstractNumId w:val="11"/>
  </w:num>
  <w:num w:numId="7">
    <w:abstractNumId w:val="3"/>
  </w:num>
  <w:num w:numId="8">
    <w:abstractNumId w:val="4"/>
  </w:num>
  <w:num w:numId="9">
    <w:abstractNumId w:val="1"/>
  </w:num>
  <w:num w:numId="10">
    <w:abstractNumId w:val="12"/>
  </w:num>
  <w:num w:numId="11">
    <w:abstractNumId w:val="13"/>
  </w:num>
  <w:num w:numId="12">
    <w:abstractNumId w:val="5"/>
  </w:num>
  <w:num w:numId="13">
    <w:abstractNumId w:val="2"/>
  </w:num>
  <w:num w:numId="1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秉勋">
    <w15:presenceInfo w15:providerId="None" w15:userId="黄秉勋"/>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0"/>
  <w:bordersDoNotSurroundFooter w:val="0"/>
  <w:trackRevisions w:val="1"/>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000000"/>
    <w:rsid w:val="08405D74"/>
    <w:rsid w:val="0D4C72EA"/>
    <w:rsid w:val="0FBD011C"/>
    <w:rsid w:val="117A6C2B"/>
    <w:rsid w:val="118F2DEC"/>
    <w:rsid w:val="1D0B3257"/>
    <w:rsid w:val="1E7A2DF9"/>
    <w:rsid w:val="2BF469FA"/>
    <w:rsid w:val="3C6B2764"/>
    <w:rsid w:val="62421F0E"/>
    <w:rsid w:val="7188692B"/>
    <w:rsid w:val="755C1FD4"/>
    <w:rsid w:val="7A200F39"/>
    <w:rsid w:val="7E411F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Calibri" w:hAnsi="Calibri" w:eastAsia="Calibri" w:cs="宋体"/>
      <w:sz w:val="22"/>
      <w:szCs w:val="22"/>
      <w:lang w:val="en-US" w:eastAsia="en-US" w:bidi="ar-SA"/>
    </w:rPr>
  </w:style>
  <w:style w:type="paragraph" w:styleId="2">
    <w:name w:val="heading 1"/>
    <w:basedOn w:val="1"/>
    <w:next w:val="1"/>
    <w:qFormat/>
    <w:uiPriority w:val="1"/>
    <w:pPr>
      <w:numPr>
        <w:ilvl w:val="0"/>
        <w:numId w:val="1"/>
      </w:numPr>
      <w:spacing w:line="360" w:lineRule="auto"/>
      <w:ind w:left="0" w:firstLine="0"/>
      <w:outlineLvl w:val="0"/>
    </w:pPr>
    <w:rPr>
      <w:rFonts w:ascii="Microsoft JhengHei" w:hAnsi="Microsoft JhengHei" w:eastAsia="宋体"/>
      <w:sz w:val="28"/>
      <w:szCs w:val="28"/>
    </w:rPr>
  </w:style>
  <w:style w:type="paragraph" w:styleId="3">
    <w:name w:val="heading 2"/>
    <w:basedOn w:val="4"/>
    <w:next w:val="1"/>
    <w:qFormat/>
    <w:uiPriority w:val="0"/>
    <w:pPr>
      <w:numPr>
        <w:ilvl w:val="1"/>
        <w:numId w:val="1"/>
      </w:numPr>
      <w:adjustRightInd w:val="0"/>
      <w:spacing w:before="50" w:beforeLines="50" w:after="50" w:afterLines="50" w:line="360" w:lineRule="auto"/>
      <w:ind w:left="0" w:firstLine="0" w:firstLineChars="0"/>
      <w:jc w:val="left"/>
      <w:textAlignment w:val="baseline"/>
      <w:outlineLvl w:val="1"/>
    </w:pPr>
    <w:rPr>
      <w:rFonts w:ascii="宋体" w:hAnsi="宋体" w:eastAsia="宋体"/>
      <w:b/>
      <w:sz w:val="28"/>
      <w:szCs w:val="20"/>
    </w:rPr>
  </w:style>
  <w:style w:type="paragraph" w:styleId="5">
    <w:name w:val="heading 3"/>
    <w:basedOn w:val="1"/>
    <w:next w:val="1"/>
    <w:qFormat/>
    <w:uiPriority w:val="0"/>
    <w:pPr>
      <w:keepNext/>
      <w:keepLines/>
      <w:numPr>
        <w:ilvl w:val="2"/>
        <w:numId w:val="1"/>
      </w:numPr>
      <w:spacing w:before="50" w:beforeLines="50" w:after="50" w:afterLines="50"/>
      <w:ind w:left="0" w:firstLine="400" w:firstLineChars="0"/>
      <w:jc w:val="both"/>
      <w:outlineLvl w:val="2"/>
    </w:pPr>
    <w:rPr>
      <w:rFonts w:ascii="宋体" w:hAnsi="宋体" w:eastAsia="微软雅黑"/>
      <w:sz w:val="28"/>
    </w:rPr>
  </w:style>
  <w:style w:type="paragraph" w:styleId="6">
    <w:name w:val="heading 4"/>
    <w:basedOn w:val="1"/>
    <w:next w:val="1"/>
    <w:qFormat/>
    <w:uiPriority w:val="0"/>
    <w:pPr>
      <w:keepNext/>
      <w:keepLines/>
      <w:numPr>
        <w:ilvl w:val="3"/>
        <w:numId w:val="1"/>
      </w:numPr>
      <w:spacing w:before="50" w:beforeLines="50" w:after="50" w:afterLines="50" w:line="360" w:lineRule="auto"/>
      <w:ind w:left="0" w:firstLine="402" w:firstLineChars="0"/>
      <w:outlineLvl w:val="3"/>
    </w:pPr>
    <w:rPr>
      <w:rFonts w:ascii="Arial" w:hAnsi="Arial" w:eastAsia="微软雅黑"/>
      <w:bCs/>
      <w:sz w:val="28"/>
      <w:szCs w:val="28"/>
    </w:rPr>
  </w:style>
  <w:style w:type="paragraph" w:styleId="7">
    <w:name w:val="heading 5"/>
    <w:basedOn w:val="1"/>
    <w:next w:val="1"/>
    <w:qFormat/>
    <w:uiPriority w:val="0"/>
    <w:pPr>
      <w:keepNext w:val="0"/>
      <w:keepLines w:val="0"/>
      <w:widowControl w:val="0"/>
      <w:numPr>
        <w:ilvl w:val="4"/>
        <w:numId w:val="1"/>
      </w:numPr>
      <w:suppressLineNumbers w:val="0"/>
      <w:spacing w:beforeAutospacing="0" w:afterAutospacing="0" w:line="360" w:lineRule="auto"/>
      <w:ind w:left="0" w:right="0" w:firstLine="402" w:firstLineChars="0"/>
      <w:jc w:val="left"/>
      <w:outlineLvl w:val="4"/>
    </w:pPr>
    <w:rPr>
      <w:rFonts w:hint="eastAsia" w:ascii="微软雅黑" w:hAnsi="微软雅黑" w:eastAsia="宋体" w:cs="Times New Roman"/>
      <w:sz w:val="24"/>
      <w:szCs w:val="21"/>
    </w:rPr>
  </w:style>
  <w:style w:type="paragraph" w:styleId="8">
    <w:name w:val="heading 6"/>
    <w:basedOn w:val="1"/>
    <w:next w:val="1"/>
    <w:qFormat/>
    <w:uiPriority w:val="0"/>
    <w:pPr>
      <w:keepNext/>
      <w:keepLines/>
      <w:numPr>
        <w:ilvl w:val="5"/>
        <w:numId w:val="1"/>
      </w:numPr>
      <w:spacing w:line="360" w:lineRule="auto"/>
      <w:ind w:left="0" w:firstLine="402" w:firstLineChars="0"/>
      <w:outlineLvl w:val="5"/>
    </w:pPr>
    <w:rPr>
      <w:rFonts w:ascii="Arial" w:hAnsi="Arial" w:eastAsia="宋体"/>
      <w:sz w:val="24"/>
    </w:rPr>
  </w:style>
  <w:style w:type="paragraph" w:styleId="9">
    <w:name w:val="heading 7"/>
    <w:basedOn w:val="1"/>
    <w:next w:val="1"/>
    <w:qFormat/>
    <w:uiPriority w:val="0"/>
    <w:pPr>
      <w:keepNext/>
      <w:keepLines/>
      <w:numPr>
        <w:ilvl w:val="6"/>
        <w:numId w:val="1"/>
      </w:numPr>
      <w:spacing w:before="100" w:after="100" w:line="360" w:lineRule="auto"/>
      <w:ind w:left="0" w:firstLine="402" w:firstLineChars="0"/>
      <w:outlineLvl w:val="6"/>
    </w:pPr>
    <w:rPr>
      <w:rFonts w:ascii="Calibri" w:hAnsi="Calibri"/>
    </w:rPr>
  </w:style>
  <w:style w:type="paragraph" w:styleId="10">
    <w:name w:val="heading 8"/>
    <w:basedOn w:val="1"/>
    <w:next w:val="1"/>
    <w:qFormat/>
    <w:uiPriority w:val="0"/>
    <w:pPr>
      <w:keepNext/>
      <w:keepLines/>
      <w:numPr>
        <w:ilvl w:val="7"/>
        <w:numId w:val="1"/>
      </w:numPr>
      <w:spacing w:line="360" w:lineRule="auto"/>
      <w:ind w:left="0" w:firstLine="402" w:firstLineChars="0"/>
      <w:outlineLvl w:val="7"/>
    </w:pPr>
    <w:rPr>
      <w:rFonts w:ascii="Arial" w:hAnsi="Arial" w:eastAsia="宋体"/>
    </w:rPr>
  </w:style>
  <w:style w:type="paragraph" w:styleId="11">
    <w:name w:val="heading 9"/>
    <w:basedOn w:val="1"/>
    <w:next w:val="1"/>
    <w:qFormat/>
    <w:uiPriority w:val="0"/>
    <w:pPr>
      <w:keepNext/>
      <w:keepLines/>
      <w:numPr>
        <w:ilvl w:val="8"/>
        <w:numId w:val="1"/>
      </w:numPr>
      <w:spacing w:before="240" w:beforeAutospacing="0" w:after="64" w:afterAutospacing="0" w:line="317" w:lineRule="auto"/>
      <w:ind w:left="0" w:firstLine="402" w:firstLineChars="0"/>
      <w:outlineLvl w:val="8"/>
    </w:pPr>
    <w:rPr>
      <w:rFonts w:ascii="Arial" w:hAnsi="Arial" w:eastAsia="黑体"/>
      <w:sz w:val="21"/>
    </w:rPr>
  </w:style>
  <w:style w:type="character" w:default="1" w:styleId="18">
    <w:name w:val="Default Paragraph Font"/>
    <w:qFormat/>
    <w:uiPriority w:val="1"/>
  </w:style>
  <w:style w:type="table" w:default="1" w:styleId="16">
    <w:name w:val="Normal Table"/>
    <w:qFormat/>
    <w:uiPriority w:val="0"/>
    <w:tblPr>
      <w:tblCellMar>
        <w:top w:w="0" w:type="dxa"/>
        <w:left w:w="108" w:type="dxa"/>
        <w:bottom w:w="0" w:type="dxa"/>
        <w:right w:w="108" w:type="dxa"/>
      </w:tblCellMar>
    </w:tblPr>
  </w:style>
  <w:style w:type="paragraph" w:styleId="4">
    <w:name w:val="List Paragraph"/>
    <w:basedOn w:val="1"/>
    <w:qFormat/>
    <w:uiPriority w:val="1"/>
  </w:style>
  <w:style w:type="paragraph" w:styleId="12">
    <w:name w:val="annotation text"/>
    <w:basedOn w:val="1"/>
    <w:qFormat/>
    <w:uiPriority w:val="0"/>
    <w:pPr>
      <w:jc w:val="left"/>
    </w:pPr>
  </w:style>
  <w:style w:type="paragraph" w:styleId="13">
    <w:name w:val="Body Text"/>
    <w:basedOn w:val="1"/>
    <w:qFormat/>
    <w:uiPriority w:val="1"/>
    <w:pPr>
      <w:spacing w:before="12"/>
      <w:ind w:left="220"/>
    </w:pPr>
    <w:rPr>
      <w:rFonts w:ascii="Microsoft JhengHei" w:hAnsi="Microsoft JhengHei" w:eastAsia="Microsoft JhengHei"/>
      <w:sz w:val="24"/>
      <w:szCs w:val="24"/>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Table Normal"/>
    <w:qFormat/>
    <w:uiPriority w:val="2"/>
    <w:tblPr>
      <w:tblCellMar>
        <w:top w:w="0" w:type="dxa"/>
        <w:left w:w="0" w:type="dxa"/>
        <w:bottom w:w="0" w:type="dxa"/>
        <w:right w:w="0" w:type="dxa"/>
      </w:tblCellMar>
    </w:tblPr>
  </w:style>
  <w:style w:type="paragraph" w:customStyle="1" w:styleId="20">
    <w:name w:val="Table Paragraph"/>
    <w:basedOn w:val="1"/>
    <w:qFormat/>
    <w:uiPriority w:val="1"/>
  </w:style>
  <w:style w:type="paragraph" w:customStyle="1" w:styleId="21">
    <w:name w:val="null3"/>
    <w:qFormat/>
    <w:uiPriority w:val="0"/>
    <w:rPr>
      <w:rFonts w:hint="eastAsia" w:ascii="Calibri" w:hAnsi="Calibri" w:eastAsia="宋体" w:cs="宋体"/>
      <w:lang w:val="en-US"/>
    </w:rPr>
  </w:style>
  <w:style w:type="paragraph" w:customStyle="1" w:styleId="22">
    <w:name w:val="Body"/>
    <w:basedOn w:val="1"/>
    <w:qFormat/>
    <w:uiPriority w:val="0"/>
    <w:pPr>
      <w:keepNext w:val="0"/>
      <w:keepLines w:val="0"/>
      <w:widowControl/>
      <w:suppressLineNumbers w:val="0"/>
      <w:tabs>
        <w:tab w:val="left" w:pos="0"/>
      </w:tabs>
      <w:spacing w:before="0" w:beforeAutospacing="0" w:after="0" w:afterAutospacing="0" w:line="360" w:lineRule="auto"/>
      <w:ind w:left="0" w:right="0" w:firstLine="420" w:firstLineChars="200"/>
      <w:jc w:val="both"/>
    </w:pPr>
    <w:rPr>
      <w:rFonts w:ascii="Arial" w:hAnsi="Arial" w:eastAsia="宋体" w:cs="Times New Roman"/>
      <w:kern w:val="0"/>
      <w:sz w:val="21"/>
      <w:szCs w:val="21"/>
      <w:lang w:val="en-US" w:eastAsia="zh-CN"/>
    </w:rPr>
  </w:style>
  <w:style w:type="character" w:customStyle="1" w:styleId="23">
    <w:name w:val="font11"/>
    <w:basedOn w:val="18"/>
    <w:qFormat/>
    <w:uiPriority w:val="0"/>
    <w:rPr>
      <w:rFonts w:hint="eastAsia" w:ascii="宋体" w:hAnsi="宋体" w:eastAsia="宋体" w:cs="宋体"/>
      <w:color w:val="000000"/>
      <w:sz w:val="21"/>
      <w:szCs w:val="21"/>
      <w:u w:val="none"/>
    </w:rPr>
  </w:style>
  <w:style w:type="paragraph" w:customStyle="1" w:styleId="24">
    <w:name w:val="正文-模版"/>
    <w:qFormat/>
    <w:uiPriority w:val="0"/>
    <w:pPr>
      <w:widowControl w:val="0"/>
      <w:adjustRightInd w:val="0"/>
      <w:spacing w:line="400" w:lineRule="exact"/>
      <w:ind w:firstLine="200" w:firstLineChars="200"/>
      <w:jc w:val="both"/>
      <w:textAlignment w:val="baseline"/>
    </w:pPr>
    <w:rPr>
      <w:rFonts w:ascii="宋体" w:hAnsi="Times New Roman" w:eastAsia="宋体" w:cs="Times New Roman"/>
      <w:sz w:val="24"/>
      <w:lang w:val="en-US" w:eastAsia="zh-CN" w:bidi="ar-SA"/>
    </w:rPr>
  </w:style>
  <w:style w:type="character" w:customStyle="1" w:styleId="25">
    <w:name w:val="font31"/>
    <w:basedOn w:val="18"/>
    <w:qFormat/>
    <w:uiPriority w:val="0"/>
    <w:rPr>
      <w:rFonts w:hint="eastAsia" w:ascii="宋体" w:hAnsi="宋体" w:eastAsia="宋体" w:cs="宋体"/>
      <w:color w:val="000000"/>
      <w:sz w:val="22"/>
      <w:szCs w:val="22"/>
      <w:u w:val="none"/>
    </w:rPr>
  </w:style>
  <w:style w:type="character" w:customStyle="1" w:styleId="26">
    <w:name w:val="font51"/>
    <w:basedOn w:val="18"/>
    <w:qFormat/>
    <w:uiPriority w:val="0"/>
    <w:rPr>
      <w:rFonts w:hint="eastAsia" w:ascii="宋体" w:hAnsi="宋体" w:eastAsia="宋体" w:cs="宋体"/>
      <w:color w:val="000000"/>
      <w:sz w:val="21"/>
      <w:szCs w:val="21"/>
      <w:u w:val="none"/>
    </w:rPr>
  </w:style>
  <w:style w:type="character" w:customStyle="1" w:styleId="27">
    <w:name w:val="font21"/>
    <w:basedOn w:val="18"/>
    <w:qFormat/>
    <w:uiPriority w:val="0"/>
    <w:rPr>
      <w:rFonts w:hint="eastAsia" w:ascii="宋体" w:hAnsi="宋体" w:eastAsia="宋体" w:cs="宋体"/>
      <w:color w:val="000000"/>
      <w:sz w:val="22"/>
      <w:szCs w:val="22"/>
      <w:u w:val="none"/>
    </w:rPr>
  </w:style>
  <w:style w:type="character" w:customStyle="1" w:styleId="28">
    <w:name w:val="font41"/>
    <w:basedOn w:val="18"/>
    <w:qFormat/>
    <w:uiPriority w:val="0"/>
    <w:rPr>
      <w:rFonts w:hint="default" w:ascii="Times New Roman" w:hAnsi="Times New Roman" w:cs="Times New Roman"/>
      <w:color w:val="000000"/>
      <w:sz w:val="21"/>
      <w:szCs w:val="21"/>
      <w:u w:val="none"/>
    </w:rPr>
  </w:style>
  <w:style w:type="character" w:customStyle="1" w:styleId="29">
    <w:name w:val="font01"/>
    <w:basedOn w:val="18"/>
    <w:qFormat/>
    <w:uiPriority w:val="0"/>
    <w:rPr>
      <w:rFonts w:hint="eastAsia" w:ascii="宋体" w:hAnsi="宋体" w:eastAsia="宋体" w:cs="宋体"/>
      <w:color w:val="000000"/>
      <w:sz w:val="22"/>
      <w:szCs w:val="22"/>
      <w:u w:val="none"/>
    </w:rPr>
  </w:style>
  <w:style w:type="character" w:customStyle="1" w:styleId="30">
    <w:name w:val="font91"/>
    <w:basedOn w:val="18"/>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22</Pages>
  <Words>11928</Words>
  <Characters>13907</Characters>
  <Paragraphs>2892</Paragraphs>
  <TotalTime>25</TotalTime>
  <ScaleCrop>false</ScaleCrop>
  <LinksUpToDate>false</LinksUpToDate>
  <CharactersWithSpaces>14594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2023-12-01T15:01:00Z</dcterms:created>
  <dc:creator>YZZN</dc:creator>
  <cp:lastModifiedBy>黄秉勋</cp:lastModifiedBy>
  <dcterms:modified xsi:type="dcterms:W3CDTF">2024-05-20T02:43:07Z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LastSaved">
    <vt:filetime>2023-12-01T00:00:00Z</vt:filetime>
  </property>
  <property fmtid="{D5CDD505-2E9C-101B-9397-08002B2CF9AE}" pid="4" name="KSOProductBuildVer">
    <vt:lpwstr>2052-11.1.0.12763</vt:lpwstr>
  </property>
  <property fmtid="{D5CDD505-2E9C-101B-9397-08002B2CF9AE}" pid="5" name="ICV">
    <vt:lpwstr>EBBD2A6AE11A4ED6832F898AA4A59A45_13</vt:lpwstr>
  </property>
</Properties>
</file>